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6BE6" w:rsidRDefault="0052551A" w:rsidP="00EF6F87">
      <w:pPr>
        <w:pStyle w:val="Ttulo"/>
        <w:jc w:val="center"/>
        <w:rPr>
          <w:ins w:id="0" w:author="Maria Franca e Leite Velloso - SPREV" w:date="2019-12-10T15:26:00Z"/>
          <w:rFonts w:ascii="Garamond" w:hAnsi="Garamond"/>
          <w:b/>
          <w:sz w:val="28"/>
          <w:szCs w:val="28"/>
        </w:rPr>
      </w:pPr>
      <w:r w:rsidRPr="009625D1">
        <w:rPr>
          <w:rFonts w:ascii="Garamond" w:hAnsi="Garamond"/>
          <w:b/>
          <w:sz w:val="28"/>
          <w:szCs w:val="28"/>
        </w:rPr>
        <w:t>267</w:t>
      </w:r>
      <w:r w:rsidR="000E3CE4" w:rsidRPr="009625D1">
        <w:rPr>
          <w:rFonts w:ascii="Garamond" w:hAnsi="Garamond"/>
          <w:b/>
          <w:sz w:val="28"/>
          <w:szCs w:val="28"/>
        </w:rPr>
        <w:t xml:space="preserve">º REUNIÃO ORDINÁRIA DO CONSELHO NACIONAL DA PREVIDÊNCIA </w:t>
      </w:r>
      <w:r w:rsidR="005F191F" w:rsidRPr="009625D1">
        <w:rPr>
          <w:rFonts w:ascii="Garamond" w:hAnsi="Garamond"/>
          <w:b/>
          <w:sz w:val="28"/>
          <w:szCs w:val="28"/>
        </w:rPr>
        <w:t>SOCIAL</w:t>
      </w:r>
      <w:r w:rsidR="000E3CE4" w:rsidRPr="009625D1">
        <w:rPr>
          <w:rFonts w:ascii="Garamond" w:hAnsi="Garamond"/>
          <w:b/>
          <w:sz w:val="28"/>
          <w:szCs w:val="28"/>
        </w:rPr>
        <w:t xml:space="preserve"> – CNP</w:t>
      </w:r>
      <w:r w:rsidR="001365D9" w:rsidRPr="009625D1">
        <w:rPr>
          <w:rFonts w:ascii="Garamond" w:hAnsi="Garamond"/>
          <w:b/>
          <w:sz w:val="28"/>
          <w:szCs w:val="28"/>
        </w:rPr>
        <w:t>S</w:t>
      </w:r>
    </w:p>
    <w:p w:rsidR="005F50DA" w:rsidRPr="005F50DA" w:rsidRDefault="005F50DA" w:rsidP="005F50DA">
      <w:pPr>
        <w:rPr>
          <w:rPrChange w:id="1" w:author="Maria Franca e Leite Velloso - SPREV" w:date="2019-12-10T15:26:00Z">
            <w:rPr>
              <w:rFonts w:ascii="Garamond" w:hAnsi="Garamond"/>
              <w:b/>
              <w:sz w:val="28"/>
              <w:szCs w:val="28"/>
            </w:rPr>
          </w:rPrChange>
        </w:rPr>
        <w:pPrChange w:id="2" w:author="Maria Franca e Leite Velloso - SPREV" w:date="2019-12-10T15:26:00Z">
          <w:pPr>
            <w:pStyle w:val="Ttulo"/>
            <w:jc w:val="center"/>
          </w:pPr>
        </w:pPrChange>
      </w:pPr>
    </w:p>
    <w:p w:rsidR="009C7A0D" w:rsidRPr="009625D1" w:rsidRDefault="000E3CE4" w:rsidP="006171C7">
      <w:pPr>
        <w:shd w:val="clear" w:color="auto" w:fill="EDFA40"/>
        <w:jc w:val="center"/>
        <w:rPr>
          <w:rFonts w:ascii="Garamond" w:hAnsi="Garamond" w:cs="Times New Roman"/>
          <w:b/>
          <w:color w:val="00B050"/>
          <w:sz w:val="24"/>
          <w:szCs w:val="24"/>
          <w:u w:val="single"/>
        </w:rPr>
      </w:pPr>
      <w:r w:rsidRPr="009625D1">
        <w:rPr>
          <w:rFonts w:ascii="Garamond" w:hAnsi="Garamond" w:cs="Times New Roman"/>
          <w:b/>
          <w:color w:val="4F6228" w:themeColor="accent3" w:themeShade="80"/>
          <w:sz w:val="24"/>
          <w:szCs w:val="24"/>
          <w:u w:val="single"/>
        </w:rPr>
        <w:t>ANOTAÇÕES IMPORTANTES</w:t>
      </w:r>
    </w:p>
    <w:p w:rsidR="004979A6" w:rsidRPr="009625D1" w:rsidRDefault="004979A6" w:rsidP="004979A6">
      <w:pPr>
        <w:spacing w:after="0" w:line="240" w:lineRule="auto"/>
        <w:jc w:val="both"/>
        <w:rPr>
          <w:rFonts w:ascii="Garamond" w:hAnsi="Garamond" w:cs="Times New Roman"/>
          <w:bCs/>
          <w:sz w:val="24"/>
          <w:szCs w:val="24"/>
        </w:rPr>
      </w:pPr>
      <w:r w:rsidRPr="009625D1">
        <w:rPr>
          <w:rFonts w:ascii="Garamond" w:hAnsi="Garamond" w:cs="Times New Roman"/>
          <w:b/>
          <w:bCs/>
          <w:sz w:val="24"/>
          <w:szCs w:val="24"/>
        </w:rPr>
        <w:t xml:space="preserve">Data: </w:t>
      </w:r>
      <w:r w:rsidR="0052551A" w:rsidRPr="009625D1">
        <w:rPr>
          <w:rFonts w:ascii="Garamond" w:hAnsi="Garamond" w:cs="Times New Roman"/>
          <w:bCs/>
          <w:sz w:val="24"/>
          <w:szCs w:val="24"/>
        </w:rPr>
        <w:t>05</w:t>
      </w:r>
      <w:r w:rsidRPr="009625D1">
        <w:rPr>
          <w:rFonts w:ascii="Garamond" w:hAnsi="Garamond" w:cs="Times New Roman"/>
          <w:bCs/>
          <w:sz w:val="24"/>
          <w:szCs w:val="24"/>
        </w:rPr>
        <w:t xml:space="preserve"> de </w:t>
      </w:r>
      <w:r w:rsidR="0052551A" w:rsidRPr="009625D1">
        <w:rPr>
          <w:rFonts w:ascii="Garamond" w:hAnsi="Garamond" w:cs="Times New Roman"/>
          <w:bCs/>
          <w:sz w:val="24"/>
          <w:szCs w:val="24"/>
        </w:rPr>
        <w:t>dez</w:t>
      </w:r>
      <w:r w:rsidR="008454DD" w:rsidRPr="009625D1">
        <w:rPr>
          <w:rFonts w:ascii="Garamond" w:hAnsi="Garamond" w:cs="Times New Roman"/>
          <w:bCs/>
          <w:sz w:val="24"/>
          <w:szCs w:val="24"/>
        </w:rPr>
        <w:t>embro</w:t>
      </w:r>
      <w:r w:rsidRPr="009625D1">
        <w:rPr>
          <w:rFonts w:ascii="Garamond" w:hAnsi="Garamond" w:cs="Times New Roman"/>
          <w:bCs/>
          <w:sz w:val="24"/>
          <w:szCs w:val="24"/>
        </w:rPr>
        <w:t xml:space="preserve"> de 2019.</w:t>
      </w:r>
    </w:p>
    <w:p w:rsidR="004979A6" w:rsidRPr="009625D1" w:rsidRDefault="004979A6" w:rsidP="004979A6">
      <w:pPr>
        <w:spacing w:after="0" w:line="240" w:lineRule="auto"/>
        <w:jc w:val="both"/>
        <w:rPr>
          <w:rFonts w:ascii="Garamond" w:hAnsi="Garamond" w:cs="Times New Roman"/>
          <w:b/>
          <w:bCs/>
          <w:sz w:val="24"/>
          <w:szCs w:val="24"/>
        </w:rPr>
      </w:pPr>
      <w:r w:rsidRPr="009625D1">
        <w:rPr>
          <w:rFonts w:ascii="Garamond" w:hAnsi="Garamond" w:cs="Times New Roman"/>
          <w:b/>
          <w:bCs/>
          <w:sz w:val="24"/>
          <w:szCs w:val="24"/>
        </w:rPr>
        <w:t>Horário:</w:t>
      </w:r>
      <w:r w:rsidRPr="009625D1">
        <w:rPr>
          <w:rFonts w:ascii="Garamond" w:hAnsi="Garamond" w:cs="Times New Roman"/>
          <w:bCs/>
          <w:sz w:val="24"/>
          <w:szCs w:val="24"/>
        </w:rPr>
        <w:t xml:space="preserve"> 09h</w:t>
      </w:r>
      <w:r w:rsidR="00467BB4" w:rsidRPr="009625D1">
        <w:rPr>
          <w:rFonts w:ascii="Garamond" w:hAnsi="Garamond" w:cs="Times New Roman"/>
          <w:bCs/>
          <w:sz w:val="24"/>
          <w:szCs w:val="24"/>
        </w:rPr>
        <w:t>3</w:t>
      </w:r>
      <w:r w:rsidR="0052551A" w:rsidRPr="009625D1">
        <w:rPr>
          <w:rFonts w:ascii="Garamond" w:hAnsi="Garamond" w:cs="Times New Roman"/>
          <w:bCs/>
          <w:sz w:val="24"/>
          <w:szCs w:val="24"/>
        </w:rPr>
        <w:t>0</w:t>
      </w:r>
      <w:r w:rsidRPr="009625D1">
        <w:rPr>
          <w:rFonts w:ascii="Garamond" w:hAnsi="Garamond" w:cs="Times New Roman"/>
          <w:bCs/>
          <w:sz w:val="24"/>
          <w:szCs w:val="24"/>
        </w:rPr>
        <w:t xml:space="preserve"> às </w:t>
      </w:r>
      <w:r w:rsidR="008454DD" w:rsidRPr="009625D1">
        <w:rPr>
          <w:rFonts w:ascii="Garamond" w:hAnsi="Garamond" w:cs="Times New Roman"/>
          <w:bCs/>
          <w:sz w:val="24"/>
          <w:szCs w:val="24"/>
        </w:rPr>
        <w:t>12</w:t>
      </w:r>
      <w:r w:rsidRPr="009625D1">
        <w:rPr>
          <w:rFonts w:ascii="Garamond" w:hAnsi="Garamond" w:cs="Times New Roman"/>
          <w:bCs/>
          <w:sz w:val="24"/>
          <w:szCs w:val="24"/>
        </w:rPr>
        <w:t>h.</w:t>
      </w:r>
    </w:p>
    <w:p w:rsidR="004979A6" w:rsidRPr="009625D1" w:rsidRDefault="004979A6" w:rsidP="004979A6">
      <w:pPr>
        <w:spacing w:after="0" w:line="240" w:lineRule="auto"/>
        <w:jc w:val="both"/>
        <w:rPr>
          <w:rFonts w:ascii="Garamond" w:hAnsi="Garamond" w:cs="Times New Roman"/>
          <w:bCs/>
          <w:sz w:val="24"/>
          <w:szCs w:val="24"/>
        </w:rPr>
      </w:pPr>
      <w:r w:rsidRPr="009625D1">
        <w:rPr>
          <w:rFonts w:ascii="Garamond" w:hAnsi="Garamond" w:cs="Times New Roman"/>
          <w:b/>
          <w:bCs/>
          <w:sz w:val="24"/>
          <w:szCs w:val="24"/>
        </w:rPr>
        <w:t xml:space="preserve">Local: </w:t>
      </w:r>
      <w:r w:rsidRPr="009625D1">
        <w:rPr>
          <w:rFonts w:ascii="Garamond" w:hAnsi="Garamond" w:cs="Times New Roman"/>
          <w:sz w:val="24"/>
          <w:szCs w:val="24"/>
        </w:rPr>
        <w:t>Esplanada dos Ministérios, Bloco F, 9º andar - sala 902.</w:t>
      </w:r>
    </w:p>
    <w:p w:rsidR="004979A6" w:rsidRPr="009625D1" w:rsidRDefault="004979A6" w:rsidP="004979A6">
      <w:pPr>
        <w:jc w:val="both"/>
        <w:rPr>
          <w:rFonts w:ascii="Garamond" w:hAnsi="Garamond" w:cs="Times New Roman"/>
          <w:b/>
          <w:bCs/>
          <w:sz w:val="24"/>
          <w:szCs w:val="24"/>
        </w:rPr>
      </w:pPr>
    </w:p>
    <w:p w:rsidR="004979A6" w:rsidRPr="009625D1" w:rsidRDefault="004979A6" w:rsidP="004979A6">
      <w:pPr>
        <w:pStyle w:val="Ttulo3"/>
        <w:ind w:left="2832" w:hanging="2832"/>
        <w:rPr>
          <w:rFonts w:ascii="Garamond" w:hAnsi="Garamond" w:cs="Times New Roman"/>
          <w:sz w:val="24"/>
          <w:u w:val="single"/>
        </w:rPr>
      </w:pPr>
      <w:r w:rsidRPr="009625D1">
        <w:rPr>
          <w:rFonts w:ascii="Garamond" w:hAnsi="Garamond" w:cs="Times New Roman"/>
          <w:sz w:val="24"/>
          <w:u w:val="single"/>
        </w:rPr>
        <w:t>Pauta</w:t>
      </w:r>
    </w:p>
    <w:p w:rsidR="004979A6" w:rsidRPr="005F50DA" w:rsidRDefault="004979A6" w:rsidP="005F50DA">
      <w:pPr>
        <w:pStyle w:val="Ttulo"/>
        <w:contextualSpacing w:val="0"/>
        <w:rPr>
          <w:rFonts w:ascii="Garamond" w:hAnsi="Garamond"/>
          <w:sz w:val="18"/>
          <w:szCs w:val="18"/>
        </w:rPr>
      </w:pPr>
    </w:p>
    <w:p w:rsidR="004979A6" w:rsidRPr="009625D1" w:rsidRDefault="004979A6" w:rsidP="006171C7">
      <w:pPr>
        <w:pStyle w:val="PargrafodaLista"/>
        <w:numPr>
          <w:ilvl w:val="0"/>
          <w:numId w:val="2"/>
        </w:numPr>
        <w:shd w:val="clear" w:color="auto" w:fill="EDFA40"/>
        <w:spacing w:after="0" w:line="360" w:lineRule="auto"/>
        <w:contextualSpacing w:val="0"/>
        <w:jc w:val="both"/>
        <w:rPr>
          <w:rFonts w:ascii="Garamond" w:hAnsi="Garamond"/>
          <w:b/>
          <w:sz w:val="24"/>
          <w:szCs w:val="24"/>
        </w:rPr>
      </w:pPr>
      <w:r w:rsidRPr="009625D1">
        <w:rPr>
          <w:rFonts w:ascii="Garamond" w:hAnsi="Garamond"/>
          <w:b/>
          <w:sz w:val="24"/>
          <w:szCs w:val="24"/>
        </w:rPr>
        <w:t>Abertura</w:t>
      </w:r>
    </w:p>
    <w:p w:rsidR="004979A6" w:rsidRPr="009625D1" w:rsidRDefault="00147EBC" w:rsidP="004979A6">
      <w:pPr>
        <w:pStyle w:val="PargrafodaLista"/>
        <w:spacing w:after="0" w:line="360" w:lineRule="auto"/>
        <w:ind w:left="0"/>
        <w:contextualSpacing w:val="0"/>
        <w:jc w:val="both"/>
        <w:rPr>
          <w:rFonts w:ascii="Garamond" w:hAnsi="Garamond"/>
          <w:sz w:val="24"/>
          <w:szCs w:val="24"/>
        </w:rPr>
      </w:pPr>
      <w:r w:rsidRPr="009625D1">
        <w:rPr>
          <w:rFonts w:ascii="Garamond" w:hAnsi="Garamond"/>
          <w:sz w:val="24"/>
          <w:szCs w:val="24"/>
        </w:rPr>
        <w:t>Início às 09:</w:t>
      </w:r>
      <w:r w:rsidR="0052551A" w:rsidRPr="009625D1">
        <w:rPr>
          <w:rFonts w:ascii="Garamond" w:hAnsi="Garamond"/>
          <w:sz w:val="24"/>
          <w:szCs w:val="24"/>
        </w:rPr>
        <w:t>39</w:t>
      </w:r>
    </w:p>
    <w:p w:rsidR="008A01B8" w:rsidRPr="009625D1" w:rsidRDefault="008A01B8" w:rsidP="004979A6">
      <w:pPr>
        <w:pStyle w:val="PargrafodaLista"/>
        <w:spacing w:after="0" w:line="360" w:lineRule="auto"/>
        <w:ind w:left="0"/>
        <w:contextualSpacing w:val="0"/>
        <w:jc w:val="both"/>
        <w:rPr>
          <w:rFonts w:ascii="Garamond" w:hAnsi="Garamond"/>
          <w:sz w:val="24"/>
          <w:szCs w:val="24"/>
        </w:rPr>
      </w:pPr>
      <w:r w:rsidRPr="009625D1">
        <w:rPr>
          <w:rFonts w:ascii="Garamond" w:hAnsi="Garamond"/>
          <w:sz w:val="24"/>
          <w:szCs w:val="24"/>
        </w:rPr>
        <w:t xml:space="preserve">Reunião deu início sob a Condução do </w:t>
      </w:r>
      <w:r w:rsidR="001365D9" w:rsidRPr="009625D1">
        <w:rPr>
          <w:rFonts w:ascii="Garamond" w:hAnsi="Garamond"/>
          <w:sz w:val="24"/>
          <w:szCs w:val="24"/>
        </w:rPr>
        <w:t xml:space="preserve">Senhor </w:t>
      </w:r>
      <w:r w:rsidR="0052551A" w:rsidRPr="009625D1">
        <w:rPr>
          <w:rFonts w:ascii="Garamond" w:hAnsi="Garamond"/>
          <w:sz w:val="24"/>
          <w:szCs w:val="24"/>
        </w:rPr>
        <w:t>Benedito Brunca</w:t>
      </w:r>
    </w:p>
    <w:p w:rsidR="008A01B8" w:rsidRPr="009625D1" w:rsidRDefault="00147EBC" w:rsidP="004979A6">
      <w:pPr>
        <w:pStyle w:val="PargrafodaLista"/>
        <w:spacing w:after="0" w:line="360" w:lineRule="auto"/>
        <w:ind w:left="0"/>
        <w:contextualSpacing w:val="0"/>
        <w:jc w:val="both"/>
        <w:rPr>
          <w:rFonts w:ascii="Garamond" w:hAnsi="Garamond"/>
          <w:sz w:val="24"/>
          <w:szCs w:val="24"/>
        </w:rPr>
      </w:pPr>
      <w:r w:rsidRPr="009625D1">
        <w:rPr>
          <w:rFonts w:ascii="Garamond" w:hAnsi="Garamond"/>
          <w:sz w:val="24"/>
          <w:szCs w:val="24"/>
        </w:rPr>
        <w:t>Posse ao</w:t>
      </w:r>
      <w:r w:rsidR="008A01B8" w:rsidRPr="009625D1">
        <w:rPr>
          <w:rFonts w:ascii="Garamond" w:hAnsi="Garamond"/>
          <w:sz w:val="24"/>
          <w:szCs w:val="24"/>
        </w:rPr>
        <w:t xml:space="preserve"> novo</w:t>
      </w:r>
      <w:r w:rsidR="0052551A" w:rsidRPr="009625D1">
        <w:rPr>
          <w:rFonts w:ascii="Garamond" w:hAnsi="Garamond"/>
          <w:sz w:val="24"/>
          <w:szCs w:val="24"/>
        </w:rPr>
        <w:t xml:space="preserve"> Conselheiro. </w:t>
      </w:r>
    </w:p>
    <w:p w:rsidR="00A14F48" w:rsidRPr="009625D1" w:rsidRDefault="00A14F48" w:rsidP="004979A6">
      <w:pPr>
        <w:pStyle w:val="PargrafodaLista"/>
        <w:spacing w:after="0" w:line="360" w:lineRule="auto"/>
        <w:ind w:left="0"/>
        <w:contextualSpacing w:val="0"/>
        <w:jc w:val="both"/>
        <w:rPr>
          <w:rFonts w:ascii="Garamond" w:hAnsi="Garamond"/>
          <w:sz w:val="24"/>
          <w:szCs w:val="24"/>
        </w:rPr>
      </w:pPr>
    </w:p>
    <w:p w:rsidR="004979A6" w:rsidRPr="009625D1" w:rsidRDefault="004979A6" w:rsidP="00A14F48">
      <w:pPr>
        <w:pStyle w:val="PargrafodaLista"/>
        <w:numPr>
          <w:ilvl w:val="0"/>
          <w:numId w:val="2"/>
        </w:numPr>
        <w:shd w:val="clear" w:color="auto" w:fill="EDFA40"/>
        <w:spacing w:after="0" w:line="360" w:lineRule="auto"/>
        <w:contextualSpacing w:val="0"/>
        <w:jc w:val="both"/>
        <w:rPr>
          <w:rFonts w:ascii="Garamond" w:hAnsi="Garamond"/>
          <w:b/>
          <w:sz w:val="24"/>
          <w:szCs w:val="24"/>
        </w:rPr>
      </w:pPr>
      <w:r w:rsidRPr="009625D1">
        <w:rPr>
          <w:rFonts w:ascii="Garamond" w:hAnsi="Garamond"/>
          <w:b/>
          <w:sz w:val="24"/>
          <w:szCs w:val="24"/>
          <w:shd w:val="clear" w:color="auto" w:fill="EDFA40"/>
        </w:rPr>
        <w:t>Apresentação do</w:t>
      </w:r>
      <w:r w:rsidR="001365D9" w:rsidRPr="009625D1">
        <w:rPr>
          <w:rFonts w:ascii="Garamond" w:hAnsi="Garamond"/>
          <w:b/>
          <w:sz w:val="24"/>
          <w:szCs w:val="24"/>
          <w:shd w:val="clear" w:color="auto" w:fill="EDFA40"/>
        </w:rPr>
        <w:t>s</w:t>
      </w:r>
      <w:r w:rsidRPr="009625D1">
        <w:rPr>
          <w:rFonts w:ascii="Garamond" w:hAnsi="Garamond"/>
          <w:b/>
          <w:sz w:val="24"/>
          <w:szCs w:val="24"/>
          <w:shd w:val="clear" w:color="auto" w:fill="EDFA40"/>
        </w:rPr>
        <w:t xml:space="preserve"> novo</w:t>
      </w:r>
      <w:r w:rsidR="001365D9" w:rsidRPr="009625D1">
        <w:rPr>
          <w:rFonts w:ascii="Garamond" w:hAnsi="Garamond"/>
          <w:b/>
          <w:sz w:val="24"/>
          <w:szCs w:val="24"/>
          <w:shd w:val="clear" w:color="auto" w:fill="EDFA40"/>
        </w:rPr>
        <w:t>s</w:t>
      </w:r>
      <w:r w:rsidRPr="009625D1">
        <w:rPr>
          <w:rFonts w:ascii="Garamond" w:hAnsi="Garamond"/>
          <w:b/>
          <w:sz w:val="24"/>
          <w:szCs w:val="24"/>
          <w:shd w:val="clear" w:color="auto" w:fill="EDFA40"/>
        </w:rPr>
        <w:t xml:space="preserve"> membro</w:t>
      </w:r>
      <w:r w:rsidR="001365D9" w:rsidRPr="009625D1">
        <w:rPr>
          <w:rFonts w:ascii="Garamond" w:hAnsi="Garamond"/>
          <w:b/>
          <w:sz w:val="24"/>
          <w:szCs w:val="24"/>
          <w:shd w:val="clear" w:color="auto" w:fill="EDFA40"/>
        </w:rPr>
        <w:t>s</w:t>
      </w:r>
    </w:p>
    <w:p w:rsidR="008454DD" w:rsidRPr="009625D1" w:rsidRDefault="0052551A" w:rsidP="008454DD">
      <w:pPr>
        <w:pStyle w:val="PargrafodaLista"/>
        <w:numPr>
          <w:ilvl w:val="0"/>
          <w:numId w:val="3"/>
        </w:numPr>
        <w:rPr>
          <w:rFonts w:ascii="Garamond" w:hAnsi="Garamond"/>
          <w:sz w:val="24"/>
          <w:szCs w:val="24"/>
        </w:rPr>
      </w:pPr>
      <w:r w:rsidRPr="009625D1">
        <w:rPr>
          <w:rFonts w:ascii="Garamond" w:hAnsi="Garamond"/>
          <w:sz w:val="24"/>
          <w:szCs w:val="24"/>
        </w:rPr>
        <w:t>Ariovaldo de Camargo – Titular, representante da CUT.</w:t>
      </w:r>
    </w:p>
    <w:p w:rsidR="008454DD" w:rsidRPr="009625D1" w:rsidRDefault="008454DD" w:rsidP="004979A6">
      <w:pPr>
        <w:pStyle w:val="PargrafodaLista"/>
        <w:numPr>
          <w:ilvl w:val="0"/>
          <w:numId w:val="3"/>
        </w:numPr>
        <w:spacing w:after="0" w:line="360" w:lineRule="auto"/>
        <w:contextualSpacing w:val="0"/>
        <w:jc w:val="both"/>
        <w:rPr>
          <w:rFonts w:ascii="Garamond" w:hAnsi="Garamond"/>
          <w:sz w:val="24"/>
          <w:szCs w:val="24"/>
        </w:rPr>
      </w:pPr>
      <w:r w:rsidRPr="009625D1">
        <w:rPr>
          <w:rFonts w:ascii="Garamond" w:hAnsi="Garamond"/>
          <w:sz w:val="24"/>
          <w:szCs w:val="24"/>
        </w:rPr>
        <w:t>Carolina de Melo da CNA (</w:t>
      </w:r>
      <w:r w:rsidR="0052551A" w:rsidRPr="009625D1">
        <w:rPr>
          <w:rFonts w:ascii="Garamond" w:hAnsi="Garamond"/>
          <w:sz w:val="24"/>
          <w:szCs w:val="24"/>
        </w:rPr>
        <w:t>Não compareceu à reunião.)</w:t>
      </w:r>
    </w:p>
    <w:p w:rsidR="004979A6" w:rsidRPr="009625D1" w:rsidRDefault="004979A6" w:rsidP="004979A6">
      <w:pPr>
        <w:pStyle w:val="PargrafodaLista"/>
        <w:spacing w:after="0" w:line="360" w:lineRule="auto"/>
        <w:ind w:left="0"/>
        <w:contextualSpacing w:val="0"/>
        <w:jc w:val="both"/>
        <w:rPr>
          <w:rFonts w:ascii="Garamond" w:hAnsi="Garamond"/>
          <w:sz w:val="24"/>
          <w:szCs w:val="24"/>
        </w:rPr>
      </w:pPr>
    </w:p>
    <w:p w:rsidR="004979A6" w:rsidRPr="009625D1" w:rsidRDefault="004979A6" w:rsidP="00A14F48">
      <w:pPr>
        <w:pStyle w:val="PargrafodaLista"/>
        <w:numPr>
          <w:ilvl w:val="0"/>
          <w:numId w:val="2"/>
        </w:numPr>
        <w:shd w:val="clear" w:color="auto" w:fill="EDFA40"/>
        <w:spacing w:after="0" w:line="360" w:lineRule="auto"/>
        <w:contextualSpacing w:val="0"/>
        <w:jc w:val="both"/>
        <w:rPr>
          <w:rFonts w:ascii="Garamond" w:hAnsi="Garamond"/>
          <w:b/>
          <w:sz w:val="24"/>
          <w:szCs w:val="24"/>
        </w:rPr>
      </w:pPr>
      <w:r w:rsidRPr="009625D1">
        <w:rPr>
          <w:rFonts w:ascii="Garamond" w:hAnsi="Garamond"/>
          <w:b/>
          <w:sz w:val="24"/>
          <w:szCs w:val="24"/>
        </w:rPr>
        <w:t xml:space="preserve">Aprovação da Ata </w:t>
      </w:r>
      <w:r w:rsidR="001365D9" w:rsidRPr="009625D1">
        <w:rPr>
          <w:rFonts w:ascii="Garamond" w:hAnsi="Garamond"/>
          <w:b/>
          <w:sz w:val="24"/>
          <w:szCs w:val="24"/>
        </w:rPr>
        <w:t>da 26</w:t>
      </w:r>
      <w:r w:rsidR="0052551A" w:rsidRPr="009625D1">
        <w:rPr>
          <w:rFonts w:ascii="Garamond" w:hAnsi="Garamond"/>
          <w:b/>
          <w:sz w:val="24"/>
          <w:szCs w:val="24"/>
        </w:rPr>
        <w:t>6</w:t>
      </w:r>
      <w:r w:rsidR="001365D9" w:rsidRPr="009625D1">
        <w:rPr>
          <w:rFonts w:ascii="Garamond" w:hAnsi="Garamond"/>
          <w:b/>
          <w:sz w:val="24"/>
          <w:szCs w:val="24"/>
        </w:rPr>
        <w:t>ª RO CNPS</w:t>
      </w:r>
    </w:p>
    <w:p w:rsidR="008A01B8" w:rsidRPr="009625D1" w:rsidRDefault="001365D9" w:rsidP="001365D9">
      <w:pPr>
        <w:pStyle w:val="PargrafodaLista"/>
        <w:spacing w:after="0" w:line="360" w:lineRule="auto"/>
        <w:ind w:left="360" w:firstLine="491"/>
        <w:contextualSpacing w:val="0"/>
        <w:jc w:val="both"/>
        <w:rPr>
          <w:rFonts w:ascii="Garamond" w:hAnsi="Garamond"/>
          <w:color w:val="000000" w:themeColor="text1"/>
          <w:sz w:val="24"/>
          <w:szCs w:val="24"/>
        </w:rPr>
      </w:pPr>
      <w:r w:rsidRPr="009625D1">
        <w:rPr>
          <w:rFonts w:ascii="Garamond" w:hAnsi="Garamond"/>
          <w:color w:val="000000" w:themeColor="text1"/>
          <w:sz w:val="24"/>
          <w:szCs w:val="24"/>
        </w:rPr>
        <w:t xml:space="preserve">Aprovada a </w:t>
      </w:r>
      <w:r w:rsidR="008A01B8" w:rsidRPr="009625D1">
        <w:rPr>
          <w:rFonts w:ascii="Garamond" w:hAnsi="Garamond"/>
          <w:color w:val="000000" w:themeColor="text1"/>
          <w:sz w:val="24"/>
          <w:szCs w:val="24"/>
        </w:rPr>
        <w:t xml:space="preserve">ATA </w:t>
      </w:r>
      <w:r w:rsidRPr="009625D1">
        <w:rPr>
          <w:rFonts w:ascii="Garamond" w:hAnsi="Garamond"/>
          <w:color w:val="000000" w:themeColor="text1"/>
          <w:sz w:val="24"/>
          <w:szCs w:val="24"/>
        </w:rPr>
        <w:t>à unanimidade</w:t>
      </w:r>
      <w:r w:rsidR="008A01B8" w:rsidRPr="009625D1">
        <w:rPr>
          <w:rFonts w:ascii="Garamond" w:hAnsi="Garamond"/>
          <w:color w:val="000000" w:themeColor="text1"/>
          <w:sz w:val="24"/>
          <w:szCs w:val="24"/>
        </w:rPr>
        <w:t>.</w:t>
      </w:r>
    </w:p>
    <w:p w:rsidR="004979A6" w:rsidRPr="009625D1" w:rsidRDefault="004979A6" w:rsidP="004979A6">
      <w:pPr>
        <w:pStyle w:val="PargrafodaLista"/>
        <w:spacing w:after="0" w:line="360" w:lineRule="auto"/>
        <w:ind w:left="0"/>
        <w:contextualSpacing w:val="0"/>
        <w:jc w:val="both"/>
        <w:rPr>
          <w:rFonts w:ascii="Garamond" w:hAnsi="Garamond"/>
          <w:b/>
          <w:sz w:val="24"/>
          <w:szCs w:val="24"/>
        </w:rPr>
      </w:pPr>
    </w:p>
    <w:p w:rsidR="004979A6" w:rsidRPr="009625D1" w:rsidRDefault="004979A6" w:rsidP="00A14F48">
      <w:pPr>
        <w:pStyle w:val="PargrafodaLista"/>
        <w:numPr>
          <w:ilvl w:val="0"/>
          <w:numId w:val="2"/>
        </w:numPr>
        <w:shd w:val="clear" w:color="auto" w:fill="EDFA40"/>
        <w:spacing w:after="0" w:line="360" w:lineRule="auto"/>
        <w:contextualSpacing w:val="0"/>
        <w:jc w:val="both"/>
        <w:rPr>
          <w:rFonts w:ascii="Garamond" w:hAnsi="Garamond"/>
          <w:b/>
          <w:sz w:val="24"/>
          <w:szCs w:val="24"/>
        </w:rPr>
      </w:pPr>
      <w:r w:rsidRPr="009625D1">
        <w:rPr>
          <w:rFonts w:ascii="Garamond" w:hAnsi="Garamond"/>
          <w:b/>
          <w:sz w:val="24"/>
          <w:szCs w:val="24"/>
        </w:rPr>
        <w:t>Apresentações</w:t>
      </w:r>
    </w:p>
    <w:p w:rsidR="00A14F48" w:rsidRPr="009625D1" w:rsidRDefault="00A14F48" w:rsidP="00A14F48">
      <w:pPr>
        <w:pStyle w:val="PargrafodaLista"/>
        <w:spacing w:after="0" w:line="360" w:lineRule="auto"/>
        <w:contextualSpacing w:val="0"/>
        <w:jc w:val="both"/>
        <w:rPr>
          <w:rFonts w:ascii="Garamond" w:hAnsi="Garamond"/>
          <w:b/>
          <w:sz w:val="24"/>
          <w:szCs w:val="24"/>
        </w:rPr>
      </w:pPr>
    </w:p>
    <w:p w:rsidR="004979A6" w:rsidRPr="009625D1" w:rsidRDefault="0052551A" w:rsidP="00DB21EA">
      <w:pPr>
        <w:pStyle w:val="PargrafodaLista"/>
        <w:numPr>
          <w:ilvl w:val="0"/>
          <w:numId w:val="1"/>
        </w:numPr>
        <w:shd w:val="clear" w:color="auto" w:fill="C6D9F1" w:themeFill="text2" w:themeFillTint="33"/>
        <w:spacing w:after="0" w:line="276" w:lineRule="auto"/>
        <w:contextualSpacing w:val="0"/>
        <w:jc w:val="both"/>
        <w:rPr>
          <w:rFonts w:ascii="Garamond" w:hAnsi="Garamond"/>
          <w:b/>
          <w:sz w:val="24"/>
          <w:szCs w:val="24"/>
        </w:rPr>
      </w:pPr>
      <w:r w:rsidRPr="009625D1">
        <w:rPr>
          <w:rFonts w:ascii="Garamond" w:hAnsi="Garamond"/>
          <w:b/>
          <w:sz w:val="24"/>
          <w:szCs w:val="24"/>
        </w:rPr>
        <w:t>Medida Provisória nº 905, de 11 de novembro 2019, que institui o Contrato de Trabalho Verde e Amarelo (alterações previdenciárias).</w:t>
      </w:r>
    </w:p>
    <w:p w:rsidR="00633770" w:rsidRPr="009625D1" w:rsidRDefault="00DB21EA" w:rsidP="005F50DA">
      <w:pPr>
        <w:pStyle w:val="PargrafodaLista"/>
        <w:numPr>
          <w:ilvl w:val="0"/>
          <w:numId w:val="21"/>
        </w:numPr>
        <w:spacing w:before="120" w:after="120"/>
        <w:ind w:left="1134" w:hanging="425"/>
        <w:contextualSpacing w:val="0"/>
        <w:jc w:val="both"/>
        <w:rPr>
          <w:rFonts w:ascii="Garamond" w:hAnsi="Garamond"/>
          <w:sz w:val="24"/>
          <w:szCs w:val="24"/>
        </w:rPr>
        <w:pPrChange w:id="3" w:author="Maria Franca e Leite Velloso - SPREV" w:date="2019-12-10T15:28:00Z">
          <w:pPr>
            <w:pStyle w:val="PargrafodaLista"/>
            <w:numPr>
              <w:numId w:val="21"/>
            </w:numPr>
            <w:spacing w:before="120" w:after="120"/>
            <w:ind w:left="1434" w:hanging="357"/>
            <w:contextualSpacing w:val="0"/>
            <w:jc w:val="both"/>
          </w:pPr>
        </w:pPrChange>
      </w:pPr>
      <w:r w:rsidRPr="009625D1">
        <w:rPr>
          <w:rFonts w:ascii="Garamond" w:hAnsi="Garamond"/>
          <w:sz w:val="24"/>
          <w:szCs w:val="24"/>
        </w:rPr>
        <w:t>O Dr. Brunca explicou que a MP dispõe sobre matéria trabalhista e previdenciária, todavia o enfoque da apresentação se dará mais no âmbito das alterações de natureza previdenciária que é o objetivo do Conselho.</w:t>
      </w:r>
    </w:p>
    <w:p w:rsidR="00E07360" w:rsidRPr="009625D1" w:rsidRDefault="0052551A" w:rsidP="00E07360">
      <w:pPr>
        <w:pStyle w:val="PargrafodaLista"/>
        <w:numPr>
          <w:ilvl w:val="0"/>
          <w:numId w:val="10"/>
        </w:numPr>
        <w:shd w:val="clear" w:color="auto" w:fill="C6D9F1" w:themeFill="text2" w:themeFillTint="33"/>
        <w:spacing w:after="0" w:line="360" w:lineRule="auto"/>
        <w:ind w:left="709"/>
        <w:contextualSpacing w:val="0"/>
        <w:jc w:val="both"/>
        <w:rPr>
          <w:rFonts w:ascii="Garamond" w:hAnsi="Garamond"/>
          <w:b/>
          <w:sz w:val="24"/>
        </w:rPr>
      </w:pPr>
      <w:r w:rsidRPr="009625D1">
        <w:rPr>
          <w:rFonts w:ascii="Garamond" w:hAnsi="Garamond"/>
          <w:b/>
          <w:sz w:val="24"/>
        </w:rPr>
        <w:t>Projeto de Lei nº 6.159/2019, que dispõe sobre a reabilitação profissional e a reserva de vagas para a habilitação e a reabilitação profissional</w:t>
      </w:r>
    </w:p>
    <w:p w:rsidR="0052551A" w:rsidRPr="009625D1" w:rsidRDefault="0052551A" w:rsidP="0052551A">
      <w:pPr>
        <w:pStyle w:val="PargrafodaLista"/>
        <w:spacing w:after="0" w:line="360" w:lineRule="auto"/>
        <w:ind w:left="709"/>
        <w:contextualSpacing w:val="0"/>
        <w:jc w:val="both"/>
        <w:rPr>
          <w:rFonts w:ascii="Garamond" w:hAnsi="Garamond"/>
          <w:b/>
          <w:sz w:val="24"/>
        </w:rPr>
      </w:pPr>
    </w:p>
    <w:p w:rsidR="0052551A" w:rsidRPr="009625D1" w:rsidRDefault="0052551A" w:rsidP="00E07360">
      <w:pPr>
        <w:pStyle w:val="PargrafodaLista"/>
        <w:numPr>
          <w:ilvl w:val="0"/>
          <w:numId w:val="10"/>
        </w:numPr>
        <w:shd w:val="clear" w:color="auto" w:fill="C6D9F1" w:themeFill="text2" w:themeFillTint="33"/>
        <w:spacing w:after="0" w:line="360" w:lineRule="auto"/>
        <w:ind w:left="709"/>
        <w:contextualSpacing w:val="0"/>
        <w:jc w:val="both"/>
        <w:rPr>
          <w:rFonts w:ascii="Garamond" w:hAnsi="Garamond"/>
          <w:b/>
          <w:sz w:val="24"/>
        </w:rPr>
      </w:pPr>
      <w:r w:rsidRPr="009625D1">
        <w:rPr>
          <w:rFonts w:ascii="Garamond" w:hAnsi="Garamond"/>
          <w:b/>
          <w:sz w:val="24"/>
        </w:rPr>
        <w:t>Projeto de Lei nº 6.160/2019, que disciplina o procedimento de homologação de acordo extrajudicial no Contrato de Trabalho Verde e Amarelo.</w:t>
      </w:r>
    </w:p>
    <w:p w:rsidR="00590004" w:rsidRPr="009625D1" w:rsidRDefault="00590004" w:rsidP="00590004">
      <w:pPr>
        <w:pStyle w:val="PargrafodaLista"/>
        <w:spacing w:after="0" w:line="240" w:lineRule="auto"/>
        <w:contextualSpacing w:val="0"/>
        <w:jc w:val="both"/>
        <w:rPr>
          <w:rFonts w:ascii="Garamond" w:hAnsi="Garamond"/>
          <w:b/>
          <w:sz w:val="24"/>
          <w:szCs w:val="24"/>
        </w:rPr>
      </w:pPr>
    </w:p>
    <w:p w:rsidR="0052551A" w:rsidRPr="009625D1" w:rsidRDefault="0052551A" w:rsidP="009625D1">
      <w:pPr>
        <w:pStyle w:val="PargrafodaLista"/>
        <w:spacing w:after="0" w:line="276" w:lineRule="auto"/>
        <w:contextualSpacing w:val="0"/>
        <w:jc w:val="both"/>
        <w:rPr>
          <w:rFonts w:ascii="Garamond" w:hAnsi="Garamond"/>
          <w:sz w:val="24"/>
          <w:szCs w:val="24"/>
        </w:rPr>
      </w:pPr>
      <w:r w:rsidRPr="009625D1">
        <w:rPr>
          <w:rFonts w:ascii="Garamond" w:hAnsi="Garamond"/>
          <w:b/>
          <w:sz w:val="24"/>
          <w:szCs w:val="24"/>
        </w:rPr>
        <w:t>Apresentação:</w:t>
      </w:r>
      <w:r w:rsidRPr="009625D1">
        <w:rPr>
          <w:rFonts w:ascii="Garamond" w:hAnsi="Garamond"/>
          <w:sz w:val="24"/>
          <w:szCs w:val="24"/>
        </w:rPr>
        <w:t xml:space="preserve"> </w:t>
      </w:r>
    </w:p>
    <w:p w:rsidR="0052551A" w:rsidRPr="009625D1" w:rsidRDefault="0052551A" w:rsidP="0052551A">
      <w:pPr>
        <w:pStyle w:val="PargrafodaLista"/>
        <w:numPr>
          <w:ilvl w:val="0"/>
          <w:numId w:val="1"/>
        </w:numPr>
        <w:spacing w:after="120"/>
        <w:jc w:val="both"/>
        <w:rPr>
          <w:rFonts w:ascii="Garamond" w:hAnsi="Garamond"/>
          <w:sz w:val="24"/>
          <w:szCs w:val="24"/>
        </w:rPr>
      </w:pPr>
      <w:r w:rsidRPr="009625D1">
        <w:rPr>
          <w:rFonts w:ascii="Garamond" w:hAnsi="Garamond"/>
          <w:sz w:val="24"/>
          <w:szCs w:val="24"/>
        </w:rPr>
        <w:t>Alessandro Roosevelt Silva Ribeiro – Chefe da Assessoria de Cadastros Previdenciários da Secretaria de Previdência (SPREV)</w:t>
      </w:r>
    </w:p>
    <w:p w:rsidR="0052551A" w:rsidRPr="009625D1" w:rsidRDefault="0052551A" w:rsidP="0052551A">
      <w:pPr>
        <w:pStyle w:val="PargrafodaLista"/>
        <w:numPr>
          <w:ilvl w:val="0"/>
          <w:numId w:val="1"/>
        </w:numPr>
        <w:spacing w:after="120"/>
        <w:jc w:val="both"/>
        <w:rPr>
          <w:rFonts w:ascii="Garamond" w:hAnsi="Garamond"/>
          <w:sz w:val="24"/>
          <w:szCs w:val="24"/>
        </w:rPr>
      </w:pPr>
      <w:r w:rsidRPr="009625D1">
        <w:rPr>
          <w:rFonts w:ascii="Garamond" w:hAnsi="Garamond"/>
          <w:sz w:val="24"/>
          <w:szCs w:val="24"/>
        </w:rPr>
        <w:t>Luís Felipe Batista de Oliveira – Assessor da Secretaria de Trabalho (STRAB)</w:t>
      </w:r>
    </w:p>
    <w:p w:rsidR="0052551A" w:rsidRPr="009625D1" w:rsidRDefault="0052551A" w:rsidP="0052551A">
      <w:pPr>
        <w:pStyle w:val="PargrafodaLista"/>
        <w:numPr>
          <w:ilvl w:val="0"/>
          <w:numId w:val="1"/>
        </w:numPr>
        <w:spacing w:after="120" w:line="276" w:lineRule="auto"/>
        <w:contextualSpacing w:val="0"/>
        <w:jc w:val="both"/>
        <w:rPr>
          <w:rFonts w:ascii="Garamond" w:hAnsi="Garamond"/>
          <w:sz w:val="24"/>
          <w:szCs w:val="24"/>
        </w:rPr>
      </w:pPr>
      <w:r w:rsidRPr="009625D1">
        <w:rPr>
          <w:rFonts w:ascii="Garamond" w:hAnsi="Garamond"/>
          <w:sz w:val="24"/>
          <w:szCs w:val="24"/>
        </w:rPr>
        <w:t>Miguel Cabrera Kauam – Diretor de Programa da Secretaria Especial de Previdência e Trabalho (SEPRT)</w:t>
      </w:r>
    </w:p>
    <w:p w:rsidR="00DB21EA" w:rsidRPr="009625D1" w:rsidRDefault="00114C0E" w:rsidP="00114C0E">
      <w:pPr>
        <w:pStyle w:val="PargrafodaLista"/>
        <w:numPr>
          <w:ilvl w:val="0"/>
          <w:numId w:val="24"/>
        </w:numPr>
        <w:spacing w:after="120"/>
        <w:ind w:left="426"/>
        <w:jc w:val="both"/>
        <w:rPr>
          <w:rFonts w:ascii="Garamond" w:hAnsi="Garamond"/>
          <w:sz w:val="24"/>
          <w:szCs w:val="24"/>
        </w:rPr>
      </w:pPr>
      <w:r w:rsidRPr="009625D1">
        <w:rPr>
          <w:rFonts w:ascii="Garamond" w:hAnsi="Garamond"/>
          <w:sz w:val="24"/>
          <w:szCs w:val="24"/>
        </w:rPr>
        <w:t xml:space="preserve">    </w:t>
      </w:r>
      <w:r w:rsidR="00222863" w:rsidRPr="009625D1">
        <w:rPr>
          <w:rFonts w:ascii="Garamond" w:hAnsi="Garamond"/>
          <w:sz w:val="24"/>
          <w:szCs w:val="24"/>
        </w:rPr>
        <w:t>O S</w:t>
      </w:r>
      <w:r w:rsidR="00DB21EA" w:rsidRPr="009625D1">
        <w:rPr>
          <w:rFonts w:ascii="Garamond" w:hAnsi="Garamond"/>
          <w:sz w:val="24"/>
          <w:szCs w:val="24"/>
        </w:rPr>
        <w:t>r.</w:t>
      </w:r>
      <w:r w:rsidR="00222863" w:rsidRPr="009625D1">
        <w:rPr>
          <w:rFonts w:ascii="Garamond" w:hAnsi="Garamond"/>
          <w:sz w:val="24"/>
          <w:szCs w:val="24"/>
        </w:rPr>
        <w:t xml:space="preserve"> Benedito</w:t>
      </w:r>
      <w:r w:rsidR="00DB21EA" w:rsidRPr="009625D1">
        <w:rPr>
          <w:rFonts w:ascii="Garamond" w:hAnsi="Garamond"/>
          <w:sz w:val="24"/>
          <w:szCs w:val="24"/>
        </w:rPr>
        <w:t xml:space="preserve"> Brunca também anunciou o Sr. Elvis Galera Garcia (Procuradoria Federal Especializada em INSS - AGU) para esclarecer qualquer dúvida a respeito do PL nº 6160/19 de interesse dos conselheiros.</w:t>
      </w:r>
    </w:p>
    <w:p w:rsidR="004A130C" w:rsidRPr="009625D1" w:rsidRDefault="004A130C" w:rsidP="005F50DA">
      <w:pPr>
        <w:spacing w:after="120"/>
        <w:ind w:left="426"/>
        <w:jc w:val="both"/>
        <w:rPr>
          <w:rFonts w:ascii="Garamond" w:hAnsi="Garamond"/>
          <w:sz w:val="24"/>
          <w:szCs w:val="24"/>
        </w:rPr>
        <w:pPrChange w:id="4" w:author="Maria Franca e Leite Velloso - SPREV" w:date="2019-12-10T15:25:00Z">
          <w:pPr>
            <w:spacing w:after="120"/>
            <w:ind w:left="360" w:firstLine="349"/>
            <w:jc w:val="both"/>
          </w:pPr>
        </w:pPrChange>
      </w:pPr>
      <w:r w:rsidRPr="009625D1">
        <w:rPr>
          <w:rFonts w:ascii="Garamond" w:hAnsi="Garamond"/>
          <w:sz w:val="24"/>
          <w:szCs w:val="24"/>
        </w:rPr>
        <w:t xml:space="preserve">Inicialmente, o Dr. Brunca explicou que os Projetos de lei tiveram um desmembramento (1 MP e 2 </w:t>
      </w:r>
      <w:proofErr w:type="spellStart"/>
      <w:r w:rsidRPr="009625D1">
        <w:rPr>
          <w:rFonts w:ascii="Garamond" w:hAnsi="Garamond"/>
          <w:sz w:val="24"/>
          <w:szCs w:val="24"/>
        </w:rPr>
        <w:t>PL’s</w:t>
      </w:r>
      <w:proofErr w:type="spellEnd"/>
      <w:r w:rsidRPr="009625D1">
        <w:rPr>
          <w:rFonts w:ascii="Garamond" w:hAnsi="Garamond"/>
          <w:sz w:val="24"/>
          <w:szCs w:val="24"/>
        </w:rPr>
        <w:t>) para oportunizar os trâmites, tratamentos e análises de modo a respeitar algumas características do conteúdo das propostas e ampliar o debate no âmbito do Congresso Nacional, por isso não foi tudo convertido em uma medida provisória única. Mas eles compõem um conjunto único.</w:t>
      </w:r>
    </w:p>
    <w:p w:rsidR="006E7FE6" w:rsidRPr="009625D1" w:rsidRDefault="004A130C" w:rsidP="005F50DA">
      <w:pPr>
        <w:spacing w:after="120"/>
        <w:ind w:left="426"/>
        <w:jc w:val="both"/>
        <w:rPr>
          <w:rFonts w:ascii="Garamond" w:hAnsi="Garamond"/>
          <w:sz w:val="24"/>
          <w:szCs w:val="24"/>
        </w:rPr>
        <w:pPrChange w:id="5" w:author="Maria Franca e Leite Velloso - SPREV" w:date="2019-12-10T15:25:00Z">
          <w:pPr>
            <w:spacing w:after="120"/>
            <w:ind w:left="360" w:firstLine="349"/>
            <w:jc w:val="both"/>
          </w:pPr>
        </w:pPrChange>
      </w:pPr>
      <w:r w:rsidRPr="009625D1">
        <w:rPr>
          <w:rFonts w:ascii="Garamond" w:hAnsi="Garamond"/>
          <w:sz w:val="24"/>
          <w:szCs w:val="24"/>
        </w:rPr>
        <w:t xml:space="preserve">Enfatizou que com relação a matéria previdenciária, no que diz respeito </w:t>
      </w:r>
      <w:del w:id="6" w:author="Maria Franca e Leite Velloso - SPREV" w:date="2019-12-10T15:05:00Z">
        <w:r w:rsidRPr="009625D1" w:rsidDel="00EA214D">
          <w:rPr>
            <w:rFonts w:ascii="Garamond" w:hAnsi="Garamond"/>
            <w:sz w:val="24"/>
            <w:szCs w:val="24"/>
          </w:rPr>
          <w:delText xml:space="preserve">a </w:delText>
        </w:r>
      </w:del>
      <w:r w:rsidRPr="009625D1">
        <w:rPr>
          <w:rFonts w:ascii="Garamond" w:hAnsi="Garamond"/>
          <w:sz w:val="24"/>
          <w:szCs w:val="24"/>
        </w:rPr>
        <w:t xml:space="preserve">ao Conselho, tem se buscado uma melhoria contínua como tem sido objeto desde o início do ano, quando foi </w:t>
      </w:r>
      <w:r w:rsidR="006E7FE6" w:rsidRPr="009625D1">
        <w:rPr>
          <w:rFonts w:ascii="Garamond" w:hAnsi="Garamond"/>
          <w:sz w:val="24"/>
          <w:szCs w:val="24"/>
        </w:rPr>
        <w:t xml:space="preserve">editada a MP 871, a PEC 06, </w:t>
      </w:r>
      <w:proofErr w:type="spellStart"/>
      <w:r w:rsidR="006E7FE6" w:rsidRPr="009625D1">
        <w:rPr>
          <w:rFonts w:ascii="Garamond" w:hAnsi="Garamond"/>
          <w:sz w:val="24"/>
          <w:szCs w:val="24"/>
        </w:rPr>
        <w:t>MP’s</w:t>
      </w:r>
      <w:proofErr w:type="spellEnd"/>
      <w:r w:rsidR="006E7FE6" w:rsidRPr="009625D1">
        <w:rPr>
          <w:rFonts w:ascii="Garamond" w:hAnsi="Garamond"/>
          <w:sz w:val="24"/>
          <w:szCs w:val="24"/>
        </w:rPr>
        <w:t xml:space="preserve"> e Projetos de Lei que foram encaminhados, aos quais tivemos oportunidade de debater.</w:t>
      </w:r>
    </w:p>
    <w:p w:rsidR="006E7FE6" w:rsidRPr="009625D1" w:rsidRDefault="006E7FE6" w:rsidP="009625D1">
      <w:pPr>
        <w:spacing w:after="0" w:line="240" w:lineRule="auto"/>
        <w:ind w:left="357"/>
        <w:jc w:val="both"/>
        <w:rPr>
          <w:rFonts w:ascii="Garamond" w:hAnsi="Garamond"/>
          <w:sz w:val="24"/>
          <w:szCs w:val="24"/>
        </w:rPr>
      </w:pPr>
    </w:p>
    <w:p w:rsidR="004A130C" w:rsidRDefault="006E7FE6" w:rsidP="009625D1">
      <w:pPr>
        <w:pStyle w:val="PargrafodaLista"/>
        <w:numPr>
          <w:ilvl w:val="0"/>
          <w:numId w:val="27"/>
        </w:numPr>
        <w:spacing w:after="120"/>
        <w:ind w:left="284"/>
        <w:jc w:val="both"/>
        <w:rPr>
          <w:rFonts w:ascii="Garamond" w:hAnsi="Garamond"/>
          <w:b/>
          <w:sz w:val="24"/>
          <w:szCs w:val="24"/>
        </w:rPr>
      </w:pPr>
      <w:r w:rsidRPr="009625D1">
        <w:rPr>
          <w:rFonts w:ascii="Garamond" w:hAnsi="Garamond"/>
          <w:b/>
          <w:sz w:val="24"/>
          <w:szCs w:val="24"/>
        </w:rPr>
        <w:t xml:space="preserve">Findadas as apresentações, passou-se aos debates e questionamentos. </w:t>
      </w:r>
    </w:p>
    <w:p w:rsidR="009625D1" w:rsidRPr="009625D1" w:rsidRDefault="009625D1" w:rsidP="009625D1">
      <w:pPr>
        <w:pStyle w:val="PargrafodaLista"/>
        <w:spacing w:after="120"/>
        <w:ind w:left="284"/>
        <w:jc w:val="both"/>
        <w:rPr>
          <w:rFonts w:ascii="Garamond" w:hAnsi="Garamond"/>
          <w:b/>
          <w:sz w:val="24"/>
          <w:szCs w:val="24"/>
        </w:rPr>
      </w:pPr>
    </w:p>
    <w:p w:rsidR="00E07360" w:rsidRPr="009625D1" w:rsidRDefault="006E7FE6" w:rsidP="00981CD0">
      <w:pPr>
        <w:pStyle w:val="PargrafodaLista"/>
        <w:numPr>
          <w:ilvl w:val="0"/>
          <w:numId w:val="22"/>
        </w:numPr>
        <w:spacing w:after="120" w:line="276" w:lineRule="auto"/>
        <w:ind w:left="426"/>
        <w:contextualSpacing w:val="0"/>
        <w:jc w:val="both"/>
        <w:rPr>
          <w:rFonts w:ascii="Garamond" w:hAnsi="Garamond"/>
          <w:sz w:val="24"/>
          <w:szCs w:val="24"/>
        </w:rPr>
      </w:pPr>
      <w:r w:rsidRPr="009625D1">
        <w:rPr>
          <w:rFonts w:ascii="Garamond" w:hAnsi="Garamond"/>
          <w:sz w:val="24"/>
          <w:szCs w:val="24"/>
        </w:rPr>
        <w:t>O Sr. Marcos Barroso reiterou sua preocupação</w:t>
      </w:r>
      <w:r w:rsidR="00E34D6A" w:rsidRPr="009625D1">
        <w:rPr>
          <w:rFonts w:ascii="Garamond" w:hAnsi="Garamond"/>
          <w:sz w:val="24"/>
          <w:szCs w:val="24"/>
        </w:rPr>
        <w:t xml:space="preserve"> com relação ao ajuste de CNIS em momentos diversos ao do requerimento do benefício. Enfatizou que sua preocupação se dá pelo requerente não conseguir cumprir as exigências impostas por eventual perda do documento, ou motivos de força maior, em razão da impossibilidade de ajustar o CNIS a qualquer tempo.</w:t>
      </w:r>
    </w:p>
    <w:p w:rsidR="00E34D6A" w:rsidRPr="009625D1" w:rsidRDefault="00E34D6A" w:rsidP="005F50DA">
      <w:pPr>
        <w:pStyle w:val="PargrafodaLista"/>
        <w:numPr>
          <w:ilvl w:val="0"/>
          <w:numId w:val="21"/>
        </w:numPr>
        <w:spacing w:after="120" w:line="240" w:lineRule="auto"/>
        <w:ind w:left="851" w:hanging="425"/>
        <w:contextualSpacing w:val="0"/>
        <w:jc w:val="both"/>
        <w:rPr>
          <w:rFonts w:ascii="Garamond" w:hAnsi="Garamond"/>
          <w:sz w:val="24"/>
          <w:szCs w:val="24"/>
        </w:rPr>
        <w:pPrChange w:id="7" w:author="Maria Franca e Leite Velloso - SPREV" w:date="2019-12-10T15:25:00Z">
          <w:pPr>
            <w:pStyle w:val="PargrafodaLista"/>
            <w:numPr>
              <w:numId w:val="21"/>
            </w:numPr>
            <w:spacing w:after="120" w:line="240" w:lineRule="auto"/>
            <w:ind w:left="1440" w:hanging="360"/>
            <w:contextualSpacing w:val="0"/>
            <w:jc w:val="both"/>
          </w:pPr>
        </w:pPrChange>
      </w:pPr>
      <w:r w:rsidRPr="009625D1">
        <w:rPr>
          <w:rFonts w:ascii="Garamond" w:hAnsi="Garamond"/>
          <w:sz w:val="24"/>
          <w:szCs w:val="24"/>
        </w:rPr>
        <w:t xml:space="preserve">O Sr. Alessandro Roosevelt informou que </w:t>
      </w:r>
      <w:del w:id="8" w:author="Maria Franca e Leite Velloso - SPREV" w:date="2019-12-10T15:06:00Z">
        <w:r w:rsidRPr="009625D1" w:rsidDel="00EA214D">
          <w:rPr>
            <w:rFonts w:ascii="Garamond" w:hAnsi="Garamond"/>
            <w:sz w:val="24"/>
            <w:szCs w:val="24"/>
          </w:rPr>
          <w:delText xml:space="preserve">o </w:delText>
        </w:r>
      </w:del>
      <w:r w:rsidRPr="009625D1">
        <w:rPr>
          <w:rFonts w:ascii="Garamond" w:hAnsi="Garamond"/>
          <w:sz w:val="24"/>
          <w:szCs w:val="24"/>
        </w:rPr>
        <w:t>no presente ano foi emitido o Decreto nº 10.046 e o 10.047, e o ultimo em especial, sobre o CNIS, que por sinal é um dos acompanhamentos que tem que ser feito pelo Conselho regimentalmente.</w:t>
      </w:r>
      <w:r w:rsidR="000A49BD" w:rsidRPr="009625D1">
        <w:rPr>
          <w:rFonts w:ascii="Garamond" w:hAnsi="Garamond"/>
          <w:sz w:val="24"/>
          <w:szCs w:val="24"/>
        </w:rPr>
        <w:t xml:space="preserve"> Esclareceu que a ideia é enriquecer o CNIS e acabar com diversas informações. </w:t>
      </w:r>
    </w:p>
    <w:p w:rsidR="000A49BD" w:rsidRPr="009625D1" w:rsidRDefault="000A49BD" w:rsidP="005F50DA">
      <w:pPr>
        <w:pStyle w:val="PargrafodaLista"/>
        <w:numPr>
          <w:ilvl w:val="0"/>
          <w:numId w:val="21"/>
        </w:numPr>
        <w:spacing w:after="120" w:line="240" w:lineRule="auto"/>
        <w:ind w:left="851" w:hanging="425"/>
        <w:contextualSpacing w:val="0"/>
        <w:jc w:val="both"/>
        <w:rPr>
          <w:rFonts w:ascii="Garamond" w:hAnsi="Garamond"/>
          <w:sz w:val="24"/>
          <w:szCs w:val="24"/>
        </w:rPr>
        <w:pPrChange w:id="9" w:author="Maria Franca e Leite Velloso - SPREV" w:date="2019-12-10T15:25:00Z">
          <w:pPr>
            <w:pStyle w:val="PargrafodaLista"/>
            <w:numPr>
              <w:numId w:val="21"/>
            </w:numPr>
            <w:spacing w:after="120" w:line="240" w:lineRule="auto"/>
            <w:ind w:left="1440" w:hanging="360"/>
            <w:contextualSpacing w:val="0"/>
            <w:jc w:val="both"/>
          </w:pPr>
        </w:pPrChange>
      </w:pPr>
      <w:r w:rsidRPr="009625D1">
        <w:rPr>
          <w:rFonts w:ascii="Garamond" w:hAnsi="Garamond"/>
          <w:sz w:val="24"/>
          <w:szCs w:val="24"/>
        </w:rPr>
        <w:t xml:space="preserve">Dito isso, fez alguns </w:t>
      </w:r>
      <w:del w:id="10" w:author="Maria Franca e Leite Velloso - SPREV" w:date="2019-12-10T15:06:00Z">
        <w:r w:rsidRPr="009625D1" w:rsidDel="00EA214D">
          <w:rPr>
            <w:rFonts w:ascii="Garamond" w:hAnsi="Garamond"/>
            <w:sz w:val="24"/>
            <w:szCs w:val="24"/>
          </w:rPr>
          <w:delText>parênteses</w:delText>
        </w:r>
      </w:del>
      <w:ins w:id="11" w:author="Maria Franca e Leite Velloso - SPREV" w:date="2019-12-10T15:06:00Z">
        <w:r w:rsidR="00EA214D">
          <w:rPr>
            <w:rFonts w:ascii="Garamond" w:hAnsi="Garamond"/>
            <w:sz w:val="24"/>
            <w:szCs w:val="24"/>
          </w:rPr>
          <w:t>observações</w:t>
        </w:r>
      </w:ins>
      <w:r w:rsidRPr="009625D1">
        <w:rPr>
          <w:rFonts w:ascii="Garamond" w:hAnsi="Garamond"/>
          <w:sz w:val="24"/>
          <w:szCs w:val="24"/>
        </w:rPr>
        <w:t>. Com relação a atividade especial, dentro do INSS</w:t>
      </w:r>
      <w:ins w:id="12" w:author="Maria Franca e Leite Velloso - SPREV" w:date="2019-12-10T15:06:00Z">
        <w:r w:rsidR="00EA214D">
          <w:rPr>
            <w:rFonts w:ascii="Garamond" w:hAnsi="Garamond"/>
            <w:sz w:val="24"/>
            <w:szCs w:val="24"/>
          </w:rPr>
          <w:t>,</w:t>
        </w:r>
      </w:ins>
      <w:r w:rsidRPr="009625D1">
        <w:rPr>
          <w:rFonts w:ascii="Garamond" w:hAnsi="Garamond"/>
          <w:sz w:val="24"/>
          <w:szCs w:val="24"/>
        </w:rPr>
        <w:t xml:space="preserve"> ela sempre foi lançada no sistema de concessão de benefícios. A análise é feita dentro do sistema de concessão e não no CNIS. Estão sendo feitas alterações para que todas </w:t>
      </w:r>
      <w:del w:id="13" w:author="Maria Franca e Leite Velloso - SPREV" w:date="2019-12-10T15:07:00Z">
        <w:r w:rsidRPr="009625D1" w:rsidDel="00EA214D">
          <w:rPr>
            <w:rFonts w:ascii="Garamond" w:hAnsi="Garamond"/>
            <w:sz w:val="24"/>
            <w:szCs w:val="24"/>
          </w:rPr>
          <w:delText>ess</w:delText>
        </w:r>
      </w:del>
      <w:r w:rsidRPr="009625D1">
        <w:rPr>
          <w:rFonts w:ascii="Garamond" w:hAnsi="Garamond"/>
          <w:sz w:val="24"/>
          <w:szCs w:val="24"/>
        </w:rPr>
        <w:t>as informações</w:t>
      </w:r>
      <w:ins w:id="14" w:author="Maria Franca e Leite Velloso - SPREV" w:date="2019-12-10T15:07:00Z">
        <w:r w:rsidR="00EA214D">
          <w:rPr>
            <w:rFonts w:ascii="Garamond" w:hAnsi="Garamond"/>
            <w:sz w:val="24"/>
            <w:szCs w:val="24"/>
          </w:rPr>
          <w:t xml:space="preserve">, voltadas ao </w:t>
        </w:r>
      </w:ins>
      <w:del w:id="15" w:author="Maria Franca e Leite Velloso - SPREV" w:date="2019-12-10T15:07:00Z">
        <w:r w:rsidRPr="009625D1" w:rsidDel="00EA214D">
          <w:rPr>
            <w:rFonts w:ascii="Garamond" w:hAnsi="Garamond"/>
            <w:sz w:val="24"/>
            <w:szCs w:val="24"/>
          </w:rPr>
          <w:delText xml:space="preserve"> para </w:delText>
        </w:r>
      </w:del>
      <w:r w:rsidRPr="009625D1">
        <w:rPr>
          <w:rFonts w:ascii="Garamond" w:hAnsi="Garamond"/>
          <w:sz w:val="24"/>
          <w:szCs w:val="24"/>
        </w:rPr>
        <w:t xml:space="preserve">atendimento do Decreto nº 10.047, estejam dentro do CNIS. Com isso, vai se conseguir não apenas o acerto cadastral, mas também de tempo de serviço e de atividades, todos relacionados. </w:t>
      </w:r>
    </w:p>
    <w:p w:rsidR="000A49BD" w:rsidRPr="009625D1" w:rsidRDefault="000A49BD" w:rsidP="005F50DA">
      <w:pPr>
        <w:pStyle w:val="PargrafodaLista"/>
        <w:numPr>
          <w:ilvl w:val="0"/>
          <w:numId w:val="21"/>
        </w:numPr>
        <w:spacing w:after="120" w:line="240" w:lineRule="auto"/>
        <w:ind w:left="851" w:hanging="425"/>
        <w:contextualSpacing w:val="0"/>
        <w:jc w:val="both"/>
        <w:rPr>
          <w:rFonts w:ascii="Garamond" w:hAnsi="Garamond"/>
          <w:sz w:val="24"/>
          <w:szCs w:val="24"/>
        </w:rPr>
        <w:pPrChange w:id="16" w:author="Maria Franca e Leite Velloso - SPREV" w:date="2019-12-10T15:25:00Z">
          <w:pPr>
            <w:pStyle w:val="PargrafodaLista"/>
            <w:numPr>
              <w:numId w:val="21"/>
            </w:numPr>
            <w:spacing w:after="120" w:line="240" w:lineRule="auto"/>
            <w:ind w:left="1440" w:hanging="360"/>
            <w:contextualSpacing w:val="0"/>
            <w:jc w:val="both"/>
          </w:pPr>
        </w:pPrChange>
      </w:pPr>
      <w:r w:rsidRPr="009625D1">
        <w:rPr>
          <w:rFonts w:ascii="Garamond" w:hAnsi="Garamond"/>
          <w:sz w:val="24"/>
          <w:szCs w:val="24"/>
        </w:rPr>
        <w:t xml:space="preserve">Hoje o acerto de vínculo empregatício já é </w:t>
      </w:r>
      <w:del w:id="17" w:author="Maria Franca e Leite Velloso - SPREV" w:date="2019-12-10T15:07:00Z">
        <w:r w:rsidRPr="009625D1" w:rsidDel="00EA214D">
          <w:rPr>
            <w:rFonts w:ascii="Garamond" w:hAnsi="Garamond"/>
            <w:sz w:val="24"/>
            <w:szCs w:val="24"/>
          </w:rPr>
          <w:delText xml:space="preserve">feito </w:delText>
        </w:r>
      </w:del>
      <w:ins w:id="18" w:author="Maria Franca e Leite Velloso - SPREV" w:date="2019-12-10T15:07:00Z">
        <w:r w:rsidR="00EA214D">
          <w:rPr>
            <w:rFonts w:ascii="Garamond" w:hAnsi="Garamond"/>
            <w:sz w:val="24"/>
            <w:szCs w:val="24"/>
          </w:rPr>
          <w:t>realizado</w:t>
        </w:r>
        <w:r w:rsidR="00EA214D" w:rsidRPr="009625D1">
          <w:rPr>
            <w:rFonts w:ascii="Garamond" w:hAnsi="Garamond"/>
            <w:sz w:val="24"/>
            <w:szCs w:val="24"/>
          </w:rPr>
          <w:t xml:space="preserve"> </w:t>
        </w:r>
      </w:ins>
      <w:r w:rsidRPr="009625D1">
        <w:rPr>
          <w:rFonts w:ascii="Garamond" w:hAnsi="Garamond"/>
          <w:sz w:val="24"/>
          <w:szCs w:val="24"/>
        </w:rPr>
        <w:t>dentro do INSS, mas ainda existe</w:t>
      </w:r>
      <w:ins w:id="19" w:author="Maria Franca e Leite Velloso - SPREV" w:date="2019-12-10T15:07:00Z">
        <w:r w:rsidR="00EA214D">
          <w:rPr>
            <w:rFonts w:ascii="Garamond" w:hAnsi="Garamond"/>
            <w:sz w:val="24"/>
            <w:szCs w:val="24"/>
          </w:rPr>
          <w:t>m</w:t>
        </w:r>
      </w:ins>
      <w:r w:rsidRPr="009625D1">
        <w:rPr>
          <w:rFonts w:ascii="Garamond" w:hAnsi="Garamond"/>
          <w:sz w:val="24"/>
          <w:szCs w:val="24"/>
        </w:rPr>
        <w:t xml:space="preserve"> </w:t>
      </w:r>
      <w:del w:id="20" w:author="Maria Franca e Leite Velloso - SPREV" w:date="2019-12-10T15:07:00Z">
        <w:r w:rsidRPr="009625D1" w:rsidDel="00EA214D">
          <w:rPr>
            <w:rFonts w:ascii="Garamond" w:hAnsi="Garamond"/>
            <w:sz w:val="24"/>
            <w:szCs w:val="24"/>
          </w:rPr>
          <w:delText xml:space="preserve">os </w:delText>
        </w:r>
      </w:del>
      <w:r w:rsidRPr="009625D1">
        <w:rPr>
          <w:rFonts w:ascii="Garamond" w:hAnsi="Garamond"/>
          <w:sz w:val="24"/>
          <w:szCs w:val="24"/>
        </w:rPr>
        <w:t>problemas d</w:t>
      </w:r>
      <w:ins w:id="21" w:author="Maria Franca e Leite Velloso - SPREV" w:date="2019-12-10T15:08:00Z">
        <w:r w:rsidR="00EA214D">
          <w:rPr>
            <w:rFonts w:ascii="Garamond" w:hAnsi="Garamond"/>
            <w:sz w:val="24"/>
            <w:szCs w:val="24"/>
          </w:rPr>
          <w:t>e</w:t>
        </w:r>
      </w:ins>
      <w:del w:id="22" w:author="Maria Franca e Leite Velloso - SPREV" w:date="2019-12-10T15:08:00Z">
        <w:r w:rsidRPr="009625D1" w:rsidDel="00EA214D">
          <w:rPr>
            <w:rFonts w:ascii="Garamond" w:hAnsi="Garamond"/>
            <w:sz w:val="24"/>
            <w:szCs w:val="24"/>
          </w:rPr>
          <w:delText>a</w:delText>
        </w:r>
      </w:del>
      <w:r w:rsidRPr="009625D1">
        <w:rPr>
          <w:rFonts w:ascii="Garamond" w:hAnsi="Garamond"/>
          <w:sz w:val="24"/>
          <w:szCs w:val="24"/>
        </w:rPr>
        <w:t xml:space="preserve"> atividade especial. Então as questões relacionadas ao CNIS estão sendo ampliadas e</w:t>
      </w:r>
      <w:ins w:id="23" w:author="Maria Franca e Leite Velloso - SPREV" w:date="2019-12-10T15:08:00Z">
        <w:r w:rsidR="00EA214D">
          <w:rPr>
            <w:rFonts w:ascii="Garamond" w:hAnsi="Garamond"/>
            <w:sz w:val="24"/>
            <w:szCs w:val="24"/>
          </w:rPr>
          <w:t>,</w:t>
        </w:r>
      </w:ins>
      <w:r w:rsidRPr="009625D1">
        <w:rPr>
          <w:rFonts w:ascii="Garamond" w:hAnsi="Garamond"/>
          <w:sz w:val="24"/>
          <w:szCs w:val="24"/>
        </w:rPr>
        <w:t xml:space="preserve"> </w:t>
      </w:r>
      <w:del w:id="24" w:author="Maria Franca e Leite Velloso - SPREV" w:date="2019-12-10T15:08:00Z">
        <w:r w:rsidRPr="009625D1" w:rsidDel="00EA214D">
          <w:rPr>
            <w:rFonts w:ascii="Garamond" w:hAnsi="Garamond"/>
            <w:sz w:val="24"/>
            <w:szCs w:val="24"/>
          </w:rPr>
          <w:delText xml:space="preserve">que </w:delText>
        </w:r>
      </w:del>
      <w:r w:rsidRPr="009625D1">
        <w:rPr>
          <w:rFonts w:ascii="Garamond" w:hAnsi="Garamond"/>
          <w:sz w:val="24"/>
          <w:szCs w:val="24"/>
        </w:rPr>
        <w:t>as bases que serão anexadas no CNIS, além das já existentes, são exatamente para colocarmos as informações sociais que atualmente não estão dentro do CNIS, mas dentro do sistema de concessão do benefício, em</w:t>
      </w:r>
      <w:r w:rsidR="00DF2ACA" w:rsidRPr="009625D1">
        <w:rPr>
          <w:rFonts w:ascii="Garamond" w:hAnsi="Garamond"/>
          <w:sz w:val="24"/>
          <w:szCs w:val="24"/>
        </w:rPr>
        <w:t xml:space="preserve"> um local único, conforme o Decreto nº 10.047. Dessa forma, vai ser possível manter o histórico</w:t>
      </w:r>
      <w:ins w:id="25" w:author="Maria Franca e Leite Velloso - SPREV" w:date="2019-12-10T15:08:00Z">
        <w:r w:rsidR="00EA214D">
          <w:rPr>
            <w:rFonts w:ascii="Garamond" w:hAnsi="Garamond"/>
            <w:sz w:val="24"/>
            <w:szCs w:val="24"/>
          </w:rPr>
          <w:t>,</w:t>
        </w:r>
      </w:ins>
      <w:r w:rsidR="00DF2ACA" w:rsidRPr="009625D1">
        <w:rPr>
          <w:rFonts w:ascii="Garamond" w:hAnsi="Garamond"/>
          <w:sz w:val="24"/>
          <w:szCs w:val="24"/>
        </w:rPr>
        <w:t xml:space="preserve"> tanto laboral quanto social das pessoas. </w:t>
      </w:r>
    </w:p>
    <w:p w:rsidR="006E7FE6" w:rsidRPr="009625D1" w:rsidRDefault="00DF2ACA" w:rsidP="00981CD0">
      <w:pPr>
        <w:pStyle w:val="PargrafodaLista"/>
        <w:numPr>
          <w:ilvl w:val="0"/>
          <w:numId w:val="22"/>
        </w:numPr>
        <w:spacing w:after="120" w:line="276" w:lineRule="auto"/>
        <w:ind w:left="426"/>
        <w:contextualSpacing w:val="0"/>
        <w:jc w:val="both"/>
        <w:rPr>
          <w:rFonts w:ascii="Garamond" w:hAnsi="Garamond"/>
          <w:sz w:val="24"/>
          <w:szCs w:val="24"/>
        </w:rPr>
      </w:pPr>
      <w:r w:rsidRPr="009625D1">
        <w:rPr>
          <w:rFonts w:ascii="Garamond" w:hAnsi="Garamond"/>
          <w:sz w:val="24"/>
          <w:szCs w:val="24"/>
        </w:rPr>
        <w:t>O Sr. Marco</w:t>
      </w:r>
      <w:r w:rsidR="00222863" w:rsidRPr="009625D1">
        <w:rPr>
          <w:rFonts w:ascii="Garamond" w:hAnsi="Garamond"/>
          <w:sz w:val="24"/>
          <w:szCs w:val="24"/>
        </w:rPr>
        <w:t>s</w:t>
      </w:r>
      <w:r w:rsidRPr="009625D1">
        <w:rPr>
          <w:rFonts w:ascii="Garamond" w:hAnsi="Garamond"/>
          <w:sz w:val="24"/>
          <w:szCs w:val="24"/>
        </w:rPr>
        <w:t xml:space="preserve"> Barroso fez uma observação com relação a fala do Dr. Miguel em que aduziu do formalismo de entrega de petição e da produção de efeitos retroativos de proveito econômico de demandas judiciais. Deixou claro que os procedimentos de avaliação</w:t>
      </w:r>
      <w:ins w:id="26" w:author="Maria Franca e Leite Velloso - SPREV" w:date="2019-12-10T15:09:00Z">
        <w:r w:rsidR="00EA214D">
          <w:rPr>
            <w:rFonts w:ascii="Garamond" w:hAnsi="Garamond"/>
            <w:sz w:val="24"/>
            <w:szCs w:val="24"/>
          </w:rPr>
          <w:t>,</w:t>
        </w:r>
      </w:ins>
      <w:r w:rsidRPr="009625D1">
        <w:rPr>
          <w:rFonts w:ascii="Garamond" w:hAnsi="Garamond"/>
          <w:sz w:val="24"/>
          <w:szCs w:val="24"/>
        </w:rPr>
        <w:t xml:space="preserve"> de qualquer requerimento</w:t>
      </w:r>
      <w:ins w:id="27" w:author="Maria Franca e Leite Velloso - SPREV" w:date="2019-12-10T15:09:00Z">
        <w:r w:rsidR="00EA214D">
          <w:rPr>
            <w:rFonts w:ascii="Garamond" w:hAnsi="Garamond"/>
            <w:sz w:val="24"/>
            <w:szCs w:val="24"/>
          </w:rPr>
          <w:t>,</w:t>
        </w:r>
      </w:ins>
      <w:r w:rsidRPr="009625D1">
        <w:rPr>
          <w:rFonts w:ascii="Garamond" w:hAnsi="Garamond"/>
          <w:sz w:val="24"/>
          <w:szCs w:val="24"/>
        </w:rPr>
        <w:t xml:space="preserve"> nem sempre </w:t>
      </w:r>
      <w:r w:rsidRPr="00EA214D">
        <w:rPr>
          <w:rFonts w:ascii="Garamond" w:hAnsi="Garamond"/>
          <w:color w:val="FF0000"/>
          <w:sz w:val="24"/>
          <w:szCs w:val="24"/>
          <w:highlight w:val="yellow"/>
          <w:rPrChange w:id="28" w:author="Maria Franca e Leite Velloso - SPREV" w:date="2019-12-10T15:09:00Z">
            <w:rPr>
              <w:rFonts w:ascii="Garamond" w:hAnsi="Garamond"/>
              <w:sz w:val="24"/>
              <w:szCs w:val="24"/>
            </w:rPr>
          </w:rPrChange>
        </w:rPr>
        <w:t>atende</w:t>
      </w:r>
      <w:ins w:id="29" w:author="Maria Franca e Leite Velloso - SPREV" w:date="2019-12-10T15:10:00Z">
        <w:r w:rsidR="00EA214D">
          <w:rPr>
            <w:rFonts w:ascii="Garamond" w:hAnsi="Garamond"/>
            <w:sz w:val="24"/>
            <w:szCs w:val="24"/>
          </w:rPr>
          <w:t xml:space="preserve"> (alcança?)</w:t>
        </w:r>
      </w:ins>
      <w:r w:rsidRPr="009625D1">
        <w:rPr>
          <w:rFonts w:ascii="Garamond" w:hAnsi="Garamond"/>
          <w:sz w:val="24"/>
          <w:szCs w:val="24"/>
        </w:rPr>
        <w:t xml:space="preserve"> </w:t>
      </w:r>
      <w:proofErr w:type="gramStart"/>
      <w:r w:rsidRPr="009625D1">
        <w:rPr>
          <w:rFonts w:ascii="Garamond" w:hAnsi="Garamond"/>
          <w:sz w:val="24"/>
          <w:szCs w:val="24"/>
        </w:rPr>
        <w:t>o</w:t>
      </w:r>
      <w:proofErr w:type="gramEnd"/>
      <w:r w:rsidRPr="009625D1">
        <w:rPr>
          <w:rFonts w:ascii="Garamond" w:hAnsi="Garamond"/>
          <w:sz w:val="24"/>
          <w:szCs w:val="24"/>
        </w:rPr>
        <w:t xml:space="preserve"> tempo que deveria, então a própria demora é uma pretensão resistida. </w:t>
      </w:r>
      <w:r w:rsidR="00981CD0" w:rsidRPr="009625D1">
        <w:rPr>
          <w:rFonts w:ascii="Garamond" w:hAnsi="Garamond"/>
          <w:sz w:val="24"/>
          <w:szCs w:val="24"/>
        </w:rPr>
        <w:t xml:space="preserve">Acrescentou que não é apenas a questão do prévio requerimento administrativo, mas também a pretensão resistida em não ser apreciado no tempo devido e isso gera consequências ao segurado que busca um benefício. </w:t>
      </w:r>
    </w:p>
    <w:p w:rsidR="00981CD0" w:rsidRPr="009625D1" w:rsidRDefault="00981CD0" w:rsidP="005F50DA">
      <w:pPr>
        <w:pStyle w:val="PargrafodaLista"/>
        <w:numPr>
          <w:ilvl w:val="0"/>
          <w:numId w:val="23"/>
        </w:numPr>
        <w:spacing w:after="120" w:line="240" w:lineRule="auto"/>
        <w:ind w:left="851" w:hanging="425"/>
        <w:contextualSpacing w:val="0"/>
        <w:jc w:val="both"/>
        <w:rPr>
          <w:rFonts w:ascii="Garamond" w:hAnsi="Garamond"/>
          <w:sz w:val="24"/>
          <w:szCs w:val="24"/>
        </w:rPr>
        <w:pPrChange w:id="30" w:author="Maria Franca e Leite Velloso - SPREV" w:date="2019-12-10T15:25:00Z">
          <w:pPr>
            <w:pStyle w:val="PargrafodaLista"/>
            <w:numPr>
              <w:numId w:val="23"/>
            </w:numPr>
            <w:spacing w:after="120" w:line="240" w:lineRule="auto"/>
            <w:ind w:left="1276" w:hanging="360"/>
            <w:contextualSpacing w:val="0"/>
            <w:jc w:val="both"/>
          </w:pPr>
        </w:pPrChange>
      </w:pPr>
      <w:r w:rsidRPr="009625D1">
        <w:rPr>
          <w:rFonts w:ascii="Garamond" w:hAnsi="Garamond"/>
          <w:sz w:val="24"/>
          <w:szCs w:val="24"/>
        </w:rPr>
        <w:t xml:space="preserve">O Sr. Brunca informou que a Sra. Márcia Elisa está em audiência pública, mas que o Sr. Roberto Dal </w:t>
      </w:r>
      <w:proofErr w:type="spellStart"/>
      <w:r w:rsidRPr="009625D1">
        <w:rPr>
          <w:rFonts w:ascii="Garamond" w:hAnsi="Garamond"/>
          <w:sz w:val="24"/>
          <w:szCs w:val="24"/>
        </w:rPr>
        <w:t>Col</w:t>
      </w:r>
      <w:proofErr w:type="spellEnd"/>
      <w:r w:rsidRPr="009625D1">
        <w:rPr>
          <w:rFonts w:ascii="Garamond" w:hAnsi="Garamond"/>
          <w:sz w:val="24"/>
          <w:szCs w:val="24"/>
        </w:rPr>
        <w:t xml:space="preserve">, </w:t>
      </w:r>
      <w:ins w:id="31" w:author="Maria Franca e Leite Velloso - SPREV" w:date="2019-12-10T15:10:00Z">
        <w:r w:rsidR="00EA214D">
          <w:rPr>
            <w:rFonts w:ascii="Garamond" w:hAnsi="Garamond"/>
            <w:sz w:val="24"/>
            <w:szCs w:val="24"/>
          </w:rPr>
          <w:t xml:space="preserve">seu </w:t>
        </w:r>
      </w:ins>
      <w:r w:rsidRPr="009625D1">
        <w:rPr>
          <w:rFonts w:ascii="Garamond" w:hAnsi="Garamond"/>
          <w:sz w:val="24"/>
          <w:szCs w:val="24"/>
        </w:rPr>
        <w:t>substituto</w:t>
      </w:r>
      <w:ins w:id="32" w:author="Maria Franca e Leite Velloso - SPREV" w:date="2019-12-10T15:11:00Z">
        <w:r w:rsidR="00EA214D">
          <w:rPr>
            <w:rFonts w:ascii="Garamond" w:hAnsi="Garamond"/>
            <w:sz w:val="24"/>
            <w:szCs w:val="24"/>
          </w:rPr>
          <w:t xml:space="preserve"> e</w:t>
        </w:r>
      </w:ins>
      <w:del w:id="33" w:author="Maria Franca e Leite Velloso - SPREV" w:date="2019-12-10T15:11:00Z">
        <w:r w:rsidRPr="009625D1" w:rsidDel="00EA214D">
          <w:rPr>
            <w:rFonts w:ascii="Garamond" w:hAnsi="Garamond"/>
            <w:sz w:val="24"/>
            <w:szCs w:val="24"/>
          </w:rPr>
          <w:delText>, que é o</w:delText>
        </w:r>
      </w:del>
      <w:r w:rsidRPr="009625D1">
        <w:rPr>
          <w:rFonts w:ascii="Garamond" w:hAnsi="Garamond"/>
          <w:sz w:val="24"/>
          <w:szCs w:val="24"/>
        </w:rPr>
        <w:t xml:space="preserve"> Coordenador-Geral de administração de informações aos segurados, que administra o CNIS</w:t>
      </w:r>
      <w:ins w:id="34" w:author="Maria Franca e Leite Velloso - SPREV" w:date="2019-12-10T15:11:00Z">
        <w:r w:rsidR="00EA214D">
          <w:rPr>
            <w:rFonts w:ascii="Garamond" w:hAnsi="Garamond"/>
            <w:sz w:val="24"/>
            <w:szCs w:val="24"/>
          </w:rPr>
          <w:t xml:space="preserve">, </w:t>
        </w:r>
      </w:ins>
      <w:del w:id="35" w:author="Maria Franca e Leite Velloso - SPREV" w:date="2019-12-10T15:11:00Z">
        <w:r w:rsidRPr="009625D1" w:rsidDel="00EA214D">
          <w:rPr>
            <w:rFonts w:ascii="Garamond" w:hAnsi="Garamond"/>
            <w:sz w:val="24"/>
            <w:szCs w:val="24"/>
          </w:rPr>
          <w:delText xml:space="preserve">. E </w:delText>
        </w:r>
      </w:del>
      <w:r w:rsidRPr="009625D1">
        <w:rPr>
          <w:rFonts w:ascii="Garamond" w:hAnsi="Garamond"/>
          <w:sz w:val="24"/>
          <w:szCs w:val="24"/>
        </w:rPr>
        <w:t xml:space="preserve">poderá contribuir durante os debates. </w:t>
      </w:r>
    </w:p>
    <w:p w:rsidR="00981CD0" w:rsidRPr="009625D1" w:rsidRDefault="009375F8" w:rsidP="009625D1">
      <w:pPr>
        <w:pStyle w:val="PargrafodaLista"/>
        <w:numPr>
          <w:ilvl w:val="0"/>
          <w:numId w:val="22"/>
        </w:numPr>
        <w:spacing w:after="120" w:line="276" w:lineRule="auto"/>
        <w:ind w:left="425" w:hanging="357"/>
        <w:contextualSpacing w:val="0"/>
        <w:jc w:val="both"/>
        <w:rPr>
          <w:rFonts w:ascii="Garamond" w:hAnsi="Garamond"/>
          <w:sz w:val="24"/>
          <w:szCs w:val="24"/>
        </w:rPr>
      </w:pPr>
      <w:r w:rsidRPr="009625D1">
        <w:rPr>
          <w:rFonts w:ascii="Garamond" w:hAnsi="Garamond"/>
          <w:sz w:val="24"/>
          <w:szCs w:val="24"/>
        </w:rPr>
        <w:t xml:space="preserve">O Sr. José Tadeu questionou sobre as desonerações, se </w:t>
      </w:r>
      <w:ins w:id="36" w:author="Maria Franca e Leite Velloso - SPREV" w:date="2019-12-10T15:11:00Z">
        <w:r w:rsidR="00EA214D">
          <w:rPr>
            <w:rFonts w:ascii="Garamond" w:hAnsi="Garamond"/>
            <w:sz w:val="24"/>
            <w:szCs w:val="24"/>
          </w:rPr>
          <w:t xml:space="preserve">estas </w:t>
        </w:r>
      </w:ins>
      <w:r w:rsidRPr="009625D1">
        <w:rPr>
          <w:rFonts w:ascii="Garamond" w:hAnsi="Garamond"/>
          <w:sz w:val="24"/>
          <w:szCs w:val="24"/>
        </w:rPr>
        <w:t xml:space="preserve">serão </w:t>
      </w:r>
      <w:r w:rsidR="00C04D46" w:rsidRPr="009625D1">
        <w:rPr>
          <w:rFonts w:ascii="Garamond" w:hAnsi="Garamond"/>
          <w:sz w:val="24"/>
          <w:szCs w:val="24"/>
        </w:rPr>
        <w:t xml:space="preserve">somente na parte dos contratados do </w:t>
      </w:r>
      <w:ins w:id="37" w:author="Maria Franca e Leite Velloso - SPREV" w:date="2019-12-10T15:11:00Z">
        <w:r w:rsidR="00EA214D">
          <w:rPr>
            <w:rFonts w:ascii="Garamond" w:hAnsi="Garamond"/>
            <w:sz w:val="24"/>
            <w:szCs w:val="24"/>
          </w:rPr>
          <w:t xml:space="preserve">Programa </w:t>
        </w:r>
      </w:ins>
      <w:del w:id="38" w:author="Maria Franca e Leite Velloso - SPREV" w:date="2019-12-10T15:11:00Z">
        <w:r w:rsidR="00C04D46" w:rsidRPr="009625D1" w:rsidDel="00EA214D">
          <w:rPr>
            <w:rFonts w:ascii="Garamond" w:hAnsi="Garamond"/>
            <w:sz w:val="24"/>
            <w:szCs w:val="24"/>
          </w:rPr>
          <w:delText xml:space="preserve">verde </w:delText>
        </w:r>
      </w:del>
      <w:ins w:id="39" w:author="Maria Franca e Leite Velloso - SPREV" w:date="2019-12-10T15:11:00Z">
        <w:r w:rsidR="00EA214D">
          <w:rPr>
            <w:rFonts w:ascii="Garamond" w:hAnsi="Garamond"/>
            <w:sz w:val="24"/>
            <w:szCs w:val="24"/>
          </w:rPr>
          <w:t>V</w:t>
        </w:r>
        <w:r w:rsidR="00EA214D" w:rsidRPr="009625D1">
          <w:rPr>
            <w:rFonts w:ascii="Garamond" w:hAnsi="Garamond"/>
            <w:sz w:val="24"/>
            <w:szCs w:val="24"/>
          </w:rPr>
          <w:t xml:space="preserve">erde </w:t>
        </w:r>
      </w:ins>
      <w:r w:rsidR="00C04D46" w:rsidRPr="009625D1">
        <w:rPr>
          <w:rFonts w:ascii="Garamond" w:hAnsi="Garamond"/>
          <w:sz w:val="24"/>
          <w:szCs w:val="24"/>
        </w:rPr>
        <w:t xml:space="preserve">e </w:t>
      </w:r>
      <w:del w:id="40" w:author="Maria Franca e Leite Velloso - SPREV" w:date="2019-12-10T15:11:00Z">
        <w:r w:rsidR="00C04D46" w:rsidRPr="009625D1" w:rsidDel="00EA214D">
          <w:rPr>
            <w:rFonts w:ascii="Garamond" w:hAnsi="Garamond"/>
            <w:sz w:val="24"/>
            <w:szCs w:val="24"/>
          </w:rPr>
          <w:delText xml:space="preserve">amarelo </w:delText>
        </w:r>
      </w:del>
      <w:ins w:id="41" w:author="Maria Franca e Leite Velloso - SPREV" w:date="2019-12-10T15:11:00Z">
        <w:r w:rsidR="00EA214D">
          <w:rPr>
            <w:rFonts w:ascii="Garamond" w:hAnsi="Garamond"/>
            <w:sz w:val="24"/>
            <w:szCs w:val="24"/>
          </w:rPr>
          <w:t>A</w:t>
        </w:r>
        <w:r w:rsidR="00EA214D" w:rsidRPr="009625D1">
          <w:rPr>
            <w:rFonts w:ascii="Garamond" w:hAnsi="Garamond"/>
            <w:sz w:val="24"/>
            <w:szCs w:val="24"/>
          </w:rPr>
          <w:t xml:space="preserve">marelo </w:t>
        </w:r>
      </w:ins>
      <w:r w:rsidR="00C04D46" w:rsidRPr="009625D1">
        <w:rPr>
          <w:rFonts w:ascii="Garamond" w:hAnsi="Garamond"/>
          <w:sz w:val="24"/>
          <w:szCs w:val="24"/>
        </w:rPr>
        <w:t xml:space="preserve">ou será </w:t>
      </w:r>
      <w:r w:rsidRPr="009625D1">
        <w:rPr>
          <w:rFonts w:ascii="Garamond" w:hAnsi="Garamond"/>
          <w:sz w:val="24"/>
          <w:szCs w:val="24"/>
        </w:rPr>
        <w:t>total</w:t>
      </w:r>
      <w:r w:rsidR="00C04D46" w:rsidRPr="009625D1">
        <w:rPr>
          <w:rFonts w:ascii="Garamond" w:hAnsi="Garamond"/>
          <w:sz w:val="24"/>
          <w:szCs w:val="24"/>
        </w:rPr>
        <w:t xml:space="preserve">. Informou que no Governo Dilma houve desoneração de folha com proposta de criação de empregos e não funcionou. E como representante no Conselho, questionou sobre o que está sendo feito </w:t>
      </w:r>
      <w:ins w:id="42" w:author="Maria Franca e Leite Velloso - SPREV" w:date="2019-12-10T15:12:00Z">
        <w:r w:rsidR="00EA214D">
          <w:rPr>
            <w:rFonts w:ascii="Garamond" w:hAnsi="Garamond"/>
            <w:sz w:val="24"/>
            <w:szCs w:val="24"/>
          </w:rPr>
          <w:t xml:space="preserve">em relação </w:t>
        </w:r>
      </w:ins>
      <w:del w:id="43" w:author="Maria Franca e Leite Velloso - SPREV" w:date="2019-12-10T15:12:00Z">
        <w:r w:rsidR="00C04D46" w:rsidRPr="009625D1" w:rsidDel="00EA214D">
          <w:rPr>
            <w:rFonts w:ascii="Garamond" w:hAnsi="Garamond"/>
            <w:sz w:val="24"/>
            <w:szCs w:val="24"/>
          </w:rPr>
          <w:delText xml:space="preserve">relacionado </w:delText>
        </w:r>
      </w:del>
      <w:r w:rsidR="00C04D46" w:rsidRPr="009625D1">
        <w:rPr>
          <w:rFonts w:ascii="Garamond" w:hAnsi="Garamond"/>
          <w:sz w:val="24"/>
          <w:szCs w:val="24"/>
        </w:rPr>
        <w:t xml:space="preserve">aos idosos e que a reforma da previdência irá causar </w:t>
      </w:r>
      <w:del w:id="44" w:author="Maria Franca e Leite Velloso - SPREV" w:date="2019-12-10T15:12:00Z">
        <w:r w:rsidR="00C04D46" w:rsidRPr="009625D1" w:rsidDel="00EA214D">
          <w:rPr>
            <w:rFonts w:ascii="Garamond" w:hAnsi="Garamond"/>
            <w:sz w:val="24"/>
            <w:szCs w:val="24"/>
          </w:rPr>
          <w:delText xml:space="preserve">serias </w:delText>
        </w:r>
      </w:del>
      <w:ins w:id="45" w:author="Maria Franca e Leite Velloso - SPREV" w:date="2019-12-10T15:12:00Z">
        <w:r w:rsidR="00EA214D" w:rsidRPr="009625D1">
          <w:rPr>
            <w:rFonts w:ascii="Garamond" w:hAnsi="Garamond"/>
            <w:sz w:val="24"/>
            <w:szCs w:val="24"/>
          </w:rPr>
          <w:t>s</w:t>
        </w:r>
        <w:r w:rsidR="00EA214D">
          <w:rPr>
            <w:rFonts w:ascii="Garamond" w:hAnsi="Garamond"/>
            <w:sz w:val="24"/>
            <w:szCs w:val="24"/>
          </w:rPr>
          <w:t>é</w:t>
        </w:r>
        <w:r w:rsidR="00EA214D" w:rsidRPr="009625D1">
          <w:rPr>
            <w:rFonts w:ascii="Garamond" w:hAnsi="Garamond"/>
            <w:sz w:val="24"/>
            <w:szCs w:val="24"/>
          </w:rPr>
          <w:t xml:space="preserve">rias </w:t>
        </w:r>
      </w:ins>
      <w:r w:rsidR="00C04D46" w:rsidRPr="009625D1">
        <w:rPr>
          <w:rFonts w:ascii="Garamond" w:hAnsi="Garamond"/>
          <w:sz w:val="24"/>
          <w:szCs w:val="24"/>
        </w:rPr>
        <w:t xml:space="preserve">consequências </w:t>
      </w:r>
      <w:ins w:id="46" w:author="Maria Franca e Leite Velloso - SPREV" w:date="2019-12-10T15:12:00Z">
        <w:r w:rsidR="00EA214D">
          <w:rPr>
            <w:rFonts w:ascii="Garamond" w:hAnsi="Garamond"/>
            <w:sz w:val="24"/>
            <w:szCs w:val="24"/>
          </w:rPr>
          <w:t>a eles</w:t>
        </w:r>
      </w:ins>
      <w:del w:id="47" w:author="Maria Franca e Leite Velloso - SPREV" w:date="2019-12-10T15:12:00Z">
        <w:r w:rsidR="00C04D46" w:rsidRPr="009625D1" w:rsidDel="00EA214D">
          <w:rPr>
            <w:rFonts w:ascii="Garamond" w:hAnsi="Garamond"/>
            <w:sz w:val="24"/>
            <w:szCs w:val="24"/>
          </w:rPr>
          <w:delText>aos idosos</w:delText>
        </w:r>
      </w:del>
      <w:r w:rsidR="00C04D46" w:rsidRPr="009625D1">
        <w:rPr>
          <w:rFonts w:ascii="Garamond" w:hAnsi="Garamond"/>
          <w:sz w:val="24"/>
          <w:szCs w:val="24"/>
        </w:rPr>
        <w:t>. Ressaltou que quando há desoneração</w:t>
      </w:r>
      <w:ins w:id="48" w:author="Maria Franca e Leite Velloso - SPREV" w:date="2019-12-10T15:12:00Z">
        <w:r w:rsidR="00EA214D">
          <w:rPr>
            <w:rFonts w:ascii="Garamond" w:hAnsi="Garamond"/>
            <w:sz w:val="24"/>
            <w:szCs w:val="24"/>
          </w:rPr>
          <w:t>,</w:t>
        </w:r>
      </w:ins>
      <w:r w:rsidR="00C04D46" w:rsidRPr="009625D1">
        <w:rPr>
          <w:rFonts w:ascii="Garamond" w:hAnsi="Garamond"/>
          <w:sz w:val="24"/>
          <w:szCs w:val="24"/>
        </w:rPr>
        <w:t xml:space="preserve"> ou uma baixa no número de impostos, em contrapartida não há baixa no preço final do preço do produto, e citou o exemplo da Carne e o seu alto preço.</w:t>
      </w:r>
    </w:p>
    <w:p w:rsidR="00C04D46" w:rsidRPr="009625D1" w:rsidRDefault="00C04D46" w:rsidP="005F50DA">
      <w:pPr>
        <w:pStyle w:val="PargrafodaLista"/>
        <w:spacing w:after="120" w:line="276" w:lineRule="auto"/>
        <w:ind w:left="425" w:firstLine="1"/>
        <w:contextualSpacing w:val="0"/>
        <w:jc w:val="both"/>
        <w:rPr>
          <w:rFonts w:ascii="Garamond" w:hAnsi="Garamond"/>
          <w:sz w:val="24"/>
          <w:szCs w:val="24"/>
        </w:rPr>
        <w:pPrChange w:id="49" w:author="Maria Franca e Leite Velloso - SPREV" w:date="2019-12-10T15:25:00Z">
          <w:pPr>
            <w:pStyle w:val="PargrafodaLista"/>
            <w:spacing w:after="120" w:line="276" w:lineRule="auto"/>
            <w:ind w:left="425" w:firstLine="284"/>
            <w:contextualSpacing w:val="0"/>
            <w:jc w:val="both"/>
          </w:pPr>
        </w:pPrChange>
      </w:pPr>
      <w:r w:rsidRPr="009625D1">
        <w:rPr>
          <w:rFonts w:ascii="Garamond" w:hAnsi="Garamond"/>
          <w:sz w:val="24"/>
          <w:szCs w:val="24"/>
        </w:rPr>
        <w:t xml:space="preserve">Também fez uma consideração contra a reabilitação profissional. Aduziu que </w:t>
      </w:r>
      <w:r w:rsidRPr="00EA214D">
        <w:rPr>
          <w:rFonts w:ascii="Garamond" w:hAnsi="Garamond"/>
          <w:color w:val="FF0000"/>
          <w:sz w:val="24"/>
          <w:szCs w:val="24"/>
          <w:rPrChange w:id="50" w:author="Maria Franca e Leite Velloso - SPREV" w:date="2019-12-10T15:13:00Z">
            <w:rPr>
              <w:rFonts w:ascii="Garamond" w:hAnsi="Garamond"/>
              <w:sz w:val="24"/>
              <w:szCs w:val="24"/>
            </w:rPr>
          </w:rPrChange>
        </w:rPr>
        <w:t>antigamente</w:t>
      </w:r>
      <w:r w:rsidRPr="009625D1">
        <w:rPr>
          <w:rFonts w:ascii="Garamond" w:hAnsi="Garamond"/>
          <w:sz w:val="24"/>
          <w:szCs w:val="24"/>
        </w:rPr>
        <w:t xml:space="preserve"> ela funcionada, todavia o programa foi abandonado. </w:t>
      </w:r>
      <w:r w:rsidR="00390E57" w:rsidRPr="009625D1">
        <w:rPr>
          <w:rFonts w:ascii="Garamond" w:hAnsi="Garamond"/>
          <w:sz w:val="24"/>
          <w:szCs w:val="24"/>
        </w:rPr>
        <w:t xml:space="preserve">Acrescentou que </w:t>
      </w:r>
      <w:r w:rsidR="00390E57" w:rsidRPr="00EA214D">
        <w:rPr>
          <w:rFonts w:ascii="Garamond" w:hAnsi="Garamond"/>
          <w:color w:val="FF0000"/>
          <w:sz w:val="24"/>
          <w:szCs w:val="24"/>
          <w:rPrChange w:id="51" w:author="Maria Franca e Leite Velloso - SPREV" w:date="2019-12-10T15:13:00Z">
            <w:rPr>
              <w:rFonts w:ascii="Garamond" w:hAnsi="Garamond"/>
              <w:sz w:val="24"/>
              <w:szCs w:val="24"/>
            </w:rPr>
          </w:rPrChange>
        </w:rPr>
        <w:t>antigamente</w:t>
      </w:r>
      <w:r w:rsidR="00390E57" w:rsidRPr="009625D1">
        <w:rPr>
          <w:rFonts w:ascii="Garamond" w:hAnsi="Garamond"/>
          <w:sz w:val="24"/>
          <w:szCs w:val="24"/>
        </w:rPr>
        <w:t xml:space="preserve"> não havia</w:t>
      </w:r>
      <w:ins w:id="52" w:author="Maria Franca e Leite Velloso - SPREV" w:date="2019-12-10T15:13:00Z">
        <w:r w:rsidR="00EA214D">
          <w:rPr>
            <w:rFonts w:ascii="Garamond" w:hAnsi="Garamond"/>
            <w:sz w:val="24"/>
            <w:szCs w:val="24"/>
          </w:rPr>
          <w:t>m os</w:t>
        </w:r>
      </w:ins>
      <w:r w:rsidR="00390E57" w:rsidRPr="009625D1">
        <w:rPr>
          <w:rFonts w:ascii="Garamond" w:hAnsi="Garamond"/>
          <w:sz w:val="24"/>
          <w:szCs w:val="24"/>
        </w:rPr>
        <w:t xml:space="preserve"> programas de proteção que existem hoje, mas funcionava. Observou a inversão proporcional, hoje se tem programas de proteção, todavia houve recuo nos programas de reabilitação.</w:t>
      </w:r>
    </w:p>
    <w:p w:rsidR="00390E57" w:rsidRPr="009625D1" w:rsidRDefault="00390E57" w:rsidP="005F50DA">
      <w:pPr>
        <w:pStyle w:val="PargrafodaLista"/>
        <w:spacing w:after="120" w:line="276" w:lineRule="auto"/>
        <w:ind w:left="425" w:firstLine="1"/>
        <w:contextualSpacing w:val="0"/>
        <w:jc w:val="both"/>
        <w:rPr>
          <w:rFonts w:ascii="Garamond" w:hAnsi="Garamond"/>
          <w:sz w:val="24"/>
          <w:szCs w:val="24"/>
        </w:rPr>
        <w:pPrChange w:id="53" w:author="Maria Franca e Leite Velloso - SPREV" w:date="2019-12-10T15:25:00Z">
          <w:pPr>
            <w:pStyle w:val="PargrafodaLista"/>
            <w:spacing w:after="120" w:line="276" w:lineRule="auto"/>
            <w:ind w:left="425" w:firstLine="284"/>
            <w:contextualSpacing w:val="0"/>
            <w:jc w:val="both"/>
          </w:pPr>
        </w:pPrChange>
      </w:pPr>
      <w:r w:rsidRPr="009625D1">
        <w:rPr>
          <w:rFonts w:ascii="Garamond" w:hAnsi="Garamond"/>
          <w:sz w:val="24"/>
          <w:szCs w:val="24"/>
        </w:rPr>
        <w:t xml:space="preserve">Mencionou mais um ponto importante quanto ao treinamento dos servidores do INSS. Reclamou das exigências e indeferimentos absurdos, negativa de reconhecimento do tempo de contribuição anterior a 1975. Afirmou que muitos dos servidores trabalham sob pressão, </w:t>
      </w:r>
      <w:r w:rsidRPr="009625D1">
        <w:rPr>
          <w:rFonts w:ascii="Garamond" w:hAnsi="Garamond"/>
          <w:sz w:val="24"/>
          <w:szCs w:val="24"/>
        </w:rPr>
        <w:lastRenderedPageBreak/>
        <w:t>uma vez que muitos dos gestores buscam quantidade/produtividade à qualidade. E a qualidade na análise do benefício é imprescindível. Finalizou que se foi feito o programa verde e amarelo para os jovens, é preciso fazer para os maiores de 45 anos também.</w:t>
      </w:r>
    </w:p>
    <w:p w:rsidR="00114C0E" w:rsidRPr="009625D1" w:rsidRDefault="00114C0E" w:rsidP="009625D1">
      <w:pPr>
        <w:pStyle w:val="PargrafodaLista"/>
        <w:spacing w:after="0" w:line="276" w:lineRule="auto"/>
        <w:ind w:left="425"/>
        <w:contextualSpacing w:val="0"/>
        <w:jc w:val="both"/>
        <w:rPr>
          <w:rFonts w:ascii="Garamond" w:hAnsi="Garamond"/>
          <w:sz w:val="24"/>
          <w:szCs w:val="24"/>
        </w:rPr>
      </w:pPr>
    </w:p>
    <w:p w:rsidR="005F50DA" w:rsidRDefault="00114C0E" w:rsidP="00390E57">
      <w:pPr>
        <w:pStyle w:val="PargrafodaLista"/>
        <w:numPr>
          <w:ilvl w:val="0"/>
          <w:numId w:val="22"/>
        </w:numPr>
        <w:spacing w:after="120" w:line="276" w:lineRule="auto"/>
        <w:ind w:left="425" w:hanging="357"/>
        <w:contextualSpacing w:val="0"/>
        <w:jc w:val="both"/>
        <w:rPr>
          <w:ins w:id="54" w:author="Maria Franca e Leite Velloso - SPREV" w:date="2019-12-10T15:29:00Z"/>
          <w:rFonts w:ascii="Garamond" w:hAnsi="Garamond"/>
          <w:sz w:val="24"/>
          <w:szCs w:val="24"/>
          <w:highlight w:val="yellow"/>
        </w:rPr>
      </w:pPr>
      <w:r w:rsidRPr="009625D1">
        <w:rPr>
          <w:rFonts w:ascii="Garamond" w:hAnsi="Garamond"/>
          <w:sz w:val="24"/>
          <w:szCs w:val="24"/>
        </w:rPr>
        <w:t xml:space="preserve">O Sr. Evandro apresentou algumas observações adicionais acerca da </w:t>
      </w:r>
      <w:del w:id="55" w:author="Maria Franca e Leite Velloso - SPREV" w:date="2019-12-10T15:14:00Z">
        <w:r w:rsidRPr="009625D1" w:rsidDel="00EA214D">
          <w:rPr>
            <w:rFonts w:ascii="Garamond" w:hAnsi="Garamond"/>
            <w:sz w:val="24"/>
            <w:szCs w:val="24"/>
          </w:rPr>
          <w:delText xml:space="preserve">proposta </w:delText>
        </w:r>
      </w:del>
      <w:ins w:id="56" w:author="Maria Franca e Leite Velloso - SPREV" w:date="2019-12-10T15:14:00Z">
        <w:r w:rsidR="00EA214D">
          <w:rPr>
            <w:rFonts w:ascii="Garamond" w:hAnsi="Garamond"/>
            <w:sz w:val="24"/>
            <w:szCs w:val="24"/>
          </w:rPr>
          <w:t>P</w:t>
        </w:r>
        <w:r w:rsidR="00EA214D" w:rsidRPr="009625D1">
          <w:rPr>
            <w:rFonts w:ascii="Garamond" w:hAnsi="Garamond"/>
            <w:sz w:val="24"/>
            <w:szCs w:val="24"/>
          </w:rPr>
          <w:t xml:space="preserve">roposta </w:t>
        </w:r>
      </w:ins>
      <w:r w:rsidRPr="009625D1">
        <w:rPr>
          <w:rFonts w:ascii="Garamond" w:hAnsi="Garamond"/>
          <w:sz w:val="24"/>
          <w:szCs w:val="24"/>
        </w:rPr>
        <w:t xml:space="preserve">do </w:t>
      </w:r>
      <w:del w:id="57" w:author="Maria Franca e Leite Velloso - SPREV" w:date="2019-12-10T15:14:00Z">
        <w:r w:rsidRPr="009625D1" w:rsidDel="00EA214D">
          <w:rPr>
            <w:rFonts w:ascii="Garamond" w:hAnsi="Garamond"/>
            <w:sz w:val="24"/>
            <w:szCs w:val="24"/>
          </w:rPr>
          <w:delText xml:space="preserve">contrato </w:delText>
        </w:r>
      </w:del>
      <w:ins w:id="58" w:author="Maria Franca e Leite Velloso - SPREV" w:date="2019-12-10T15:14:00Z">
        <w:r w:rsidR="00EA214D">
          <w:rPr>
            <w:rFonts w:ascii="Garamond" w:hAnsi="Garamond"/>
            <w:sz w:val="24"/>
            <w:szCs w:val="24"/>
          </w:rPr>
          <w:t>C</w:t>
        </w:r>
        <w:r w:rsidR="00EA214D" w:rsidRPr="009625D1">
          <w:rPr>
            <w:rFonts w:ascii="Garamond" w:hAnsi="Garamond"/>
            <w:sz w:val="24"/>
            <w:szCs w:val="24"/>
          </w:rPr>
          <w:t xml:space="preserve">ontrato </w:t>
        </w:r>
      </w:ins>
      <w:r w:rsidRPr="009625D1">
        <w:rPr>
          <w:rFonts w:ascii="Garamond" w:hAnsi="Garamond"/>
          <w:sz w:val="24"/>
          <w:szCs w:val="24"/>
        </w:rPr>
        <w:t xml:space="preserve">de </w:t>
      </w:r>
      <w:del w:id="59" w:author="Maria Franca e Leite Velloso - SPREV" w:date="2019-12-10T15:14:00Z">
        <w:r w:rsidRPr="009625D1" w:rsidDel="00EA214D">
          <w:rPr>
            <w:rFonts w:ascii="Garamond" w:hAnsi="Garamond"/>
            <w:sz w:val="24"/>
            <w:szCs w:val="24"/>
          </w:rPr>
          <w:delText xml:space="preserve">trabalho </w:delText>
        </w:r>
      </w:del>
      <w:ins w:id="60" w:author="Maria Franca e Leite Velloso - SPREV" w:date="2019-12-10T15:14:00Z">
        <w:r w:rsidR="00EA214D">
          <w:rPr>
            <w:rFonts w:ascii="Garamond" w:hAnsi="Garamond"/>
            <w:sz w:val="24"/>
            <w:szCs w:val="24"/>
          </w:rPr>
          <w:t>T</w:t>
        </w:r>
        <w:r w:rsidR="00EA214D" w:rsidRPr="009625D1">
          <w:rPr>
            <w:rFonts w:ascii="Garamond" w:hAnsi="Garamond"/>
            <w:sz w:val="24"/>
            <w:szCs w:val="24"/>
          </w:rPr>
          <w:t xml:space="preserve">rabalho </w:t>
        </w:r>
      </w:ins>
      <w:del w:id="61" w:author="Maria Franca e Leite Velloso - SPREV" w:date="2019-12-10T15:14:00Z">
        <w:r w:rsidRPr="009625D1" w:rsidDel="00EA214D">
          <w:rPr>
            <w:rFonts w:ascii="Garamond" w:hAnsi="Garamond"/>
            <w:sz w:val="24"/>
            <w:szCs w:val="24"/>
          </w:rPr>
          <w:delText xml:space="preserve">verde </w:delText>
        </w:r>
      </w:del>
      <w:ins w:id="62" w:author="Maria Franca e Leite Velloso - SPREV" w:date="2019-12-10T15:14:00Z">
        <w:r w:rsidR="00EA214D">
          <w:rPr>
            <w:rFonts w:ascii="Garamond" w:hAnsi="Garamond"/>
            <w:sz w:val="24"/>
            <w:szCs w:val="24"/>
          </w:rPr>
          <w:t>V</w:t>
        </w:r>
        <w:r w:rsidR="00EA214D" w:rsidRPr="009625D1">
          <w:rPr>
            <w:rFonts w:ascii="Garamond" w:hAnsi="Garamond"/>
            <w:sz w:val="24"/>
            <w:szCs w:val="24"/>
          </w:rPr>
          <w:t xml:space="preserve">erde </w:t>
        </w:r>
      </w:ins>
      <w:r w:rsidRPr="009625D1">
        <w:rPr>
          <w:rFonts w:ascii="Garamond" w:hAnsi="Garamond"/>
          <w:sz w:val="24"/>
          <w:szCs w:val="24"/>
        </w:rPr>
        <w:t xml:space="preserve">e </w:t>
      </w:r>
      <w:del w:id="63" w:author="Maria Franca e Leite Velloso - SPREV" w:date="2019-12-10T15:14:00Z">
        <w:r w:rsidRPr="009625D1" w:rsidDel="00EA214D">
          <w:rPr>
            <w:rFonts w:ascii="Garamond" w:hAnsi="Garamond"/>
            <w:sz w:val="24"/>
            <w:szCs w:val="24"/>
          </w:rPr>
          <w:delText xml:space="preserve">amarelo </w:delText>
        </w:r>
      </w:del>
      <w:ins w:id="64" w:author="Maria Franca e Leite Velloso - SPREV" w:date="2019-12-10T15:14:00Z">
        <w:r w:rsidR="00EA214D">
          <w:rPr>
            <w:rFonts w:ascii="Garamond" w:hAnsi="Garamond"/>
            <w:sz w:val="24"/>
            <w:szCs w:val="24"/>
          </w:rPr>
          <w:t>A</w:t>
        </w:r>
        <w:r w:rsidR="00EA214D" w:rsidRPr="009625D1">
          <w:rPr>
            <w:rFonts w:ascii="Garamond" w:hAnsi="Garamond"/>
            <w:sz w:val="24"/>
            <w:szCs w:val="24"/>
          </w:rPr>
          <w:t xml:space="preserve">marelo </w:t>
        </w:r>
      </w:ins>
      <w:r w:rsidRPr="009625D1">
        <w:rPr>
          <w:rFonts w:ascii="Garamond" w:hAnsi="Garamond"/>
          <w:sz w:val="24"/>
          <w:szCs w:val="24"/>
        </w:rPr>
        <w:t xml:space="preserve">e sobre a questão da reabilitação profissional. No tocante a reabilitação para o PCD, </w:t>
      </w:r>
      <w:r w:rsidR="00534F39" w:rsidRPr="009625D1">
        <w:rPr>
          <w:rFonts w:ascii="Garamond" w:hAnsi="Garamond"/>
          <w:sz w:val="24"/>
          <w:szCs w:val="24"/>
        </w:rPr>
        <w:t xml:space="preserve">é de se reconhecer o gargalo no processo, o processo da retomada dessas pessoas ao trabalho, a ideia de se ter multiprofissionais avaliarem a possibilidade da pessoa retornar ao mercado de trabalho, são coisas interessantes. </w:t>
      </w:r>
      <w:ins w:id="65" w:author="Maria Franca e Leite Velloso - SPREV" w:date="2019-12-10T15:28:00Z">
        <w:r w:rsidR="005F50DA">
          <w:rPr>
            <w:rFonts w:ascii="Garamond" w:hAnsi="Garamond"/>
            <w:sz w:val="24"/>
            <w:szCs w:val="24"/>
          </w:rPr>
          <w:t xml:space="preserve">Levantou questões em relação a </w:t>
        </w:r>
      </w:ins>
      <w:del w:id="66" w:author="Maria Franca e Leite Velloso - SPREV" w:date="2019-12-10T15:28:00Z">
        <w:r w:rsidR="00534F39" w:rsidRPr="00CF7460" w:rsidDel="005F50DA">
          <w:rPr>
            <w:rFonts w:ascii="Garamond" w:hAnsi="Garamond"/>
            <w:sz w:val="24"/>
            <w:szCs w:val="24"/>
            <w:highlight w:val="yellow"/>
            <w:rPrChange w:id="67" w:author="Maria Franca e Leite Velloso - SPREV" w:date="2019-12-10T15:16:00Z">
              <w:rPr>
                <w:rFonts w:ascii="Garamond" w:hAnsi="Garamond"/>
                <w:sz w:val="24"/>
                <w:szCs w:val="24"/>
              </w:rPr>
            </w:rPrChange>
          </w:rPr>
          <w:delText xml:space="preserve">Duas perguntas: a </w:delText>
        </w:r>
      </w:del>
      <w:r w:rsidR="00534F39" w:rsidRPr="00CF7460">
        <w:rPr>
          <w:rFonts w:ascii="Garamond" w:hAnsi="Garamond"/>
          <w:sz w:val="24"/>
          <w:szCs w:val="24"/>
          <w:highlight w:val="yellow"/>
          <w:rPrChange w:id="68" w:author="Maria Franca e Leite Velloso - SPREV" w:date="2019-12-10T15:16:00Z">
            <w:rPr>
              <w:rFonts w:ascii="Garamond" w:hAnsi="Garamond"/>
              <w:sz w:val="24"/>
              <w:szCs w:val="24"/>
            </w:rPr>
          </w:rPrChange>
        </w:rPr>
        <w:t>ideia de ter esse programa com fundo</w:t>
      </w:r>
      <w:ins w:id="69" w:author="Maria Franca e Leite Velloso - SPREV" w:date="2019-12-10T15:29:00Z">
        <w:r w:rsidR="005F50DA">
          <w:rPr>
            <w:rFonts w:ascii="Garamond" w:hAnsi="Garamond"/>
            <w:sz w:val="24"/>
            <w:szCs w:val="24"/>
            <w:highlight w:val="yellow"/>
          </w:rPr>
          <w:t xml:space="preserve">, questionando </w:t>
        </w:r>
      </w:ins>
      <w:del w:id="70" w:author="Maria Franca e Leite Velloso - SPREV" w:date="2019-12-10T15:29:00Z">
        <w:r w:rsidR="00534F39" w:rsidRPr="00CF7460" w:rsidDel="005F50DA">
          <w:rPr>
            <w:rFonts w:ascii="Garamond" w:hAnsi="Garamond"/>
            <w:sz w:val="24"/>
            <w:szCs w:val="24"/>
            <w:highlight w:val="yellow"/>
            <w:rPrChange w:id="71" w:author="Maria Franca e Leite Velloso - SPREV" w:date="2019-12-10T15:16:00Z">
              <w:rPr>
                <w:rFonts w:ascii="Garamond" w:hAnsi="Garamond"/>
                <w:sz w:val="24"/>
                <w:szCs w:val="24"/>
              </w:rPr>
            </w:rPrChange>
          </w:rPr>
          <w:delText xml:space="preserve">, </w:delText>
        </w:r>
      </w:del>
      <w:bookmarkStart w:id="72" w:name="_GoBack"/>
      <w:bookmarkEnd w:id="72"/>
      <w:ins w:id="73" w:author="Maria Franca e Leite Velloso - SPREV" w:date="2019-12-10T15:31:00Z">
        <w:r w:rsidR="005F50DA">
          <w:rPr>
            <w:rFonts w:ascii="Garamond" w:hAnsi="Garamond"/>
            <w:sz w:val="24"/>
            <w:szCs w:val="24"/>
            <w:highlight w:val="yellow"/>
          </w:rPr>
          <w:t>a origem</w:t>
        </w:r>
      </w:ins>
      <w:ins w:id="74" w:author="Maria Franca e Leite Velloso - SPREV" w:date="2019-12-10T15:29:00Z">
        <w:r w:rsidR="005F50DA">
          <w:rPr>
            <w:rFonts w:ascii="Garamond" w:hAnsi="Garamond"/>
            <w:sz w:val="24"/>
            <w:szCs w:val="24"/>
            <w:highlight w:val="yellow"/>
          </w:rPr>
          <w:t xml:space="preserve"> dos recursos</w:t>
        </w:r>
      </w:ins>
      <w:ins w:id="75" w:author="Maria Franca e Leite Velloso - SPREV" w:date="2019-12-10T15:30:00Z">
        <w:r w:rsidR="005F50DA">
          <w:rPr>
            <w:rFonts w:ascii="Garamond" w:hAnsi="Garamond"/>
            <w:sz w:val="24"/>
            <w:szCs w:val="24"/>
            <w:highlight w:val="yellow"/>
          </w:rPr>
          <w:t xml:space="preserve"> e qual a proposta do fundo e, inclusive se existe trabalho em parceria com a iniciativa pr</w:t>
        </w:r>
      </w:ins>
      <w:ins w:id="76" w:author="Maria Franca e Leite Velloso - SPREV" w:date="2019-12-10T15:31:00Z">
        <w:r w:rsidR="005F50DA">
          <w:rPr>
            <w:rFonts w:ascii="Garamond" w:hAnsi="Garamond"/>
            <w:sz w:val="24"/>
            <w:szCs w:val="24"/>
            <w:highlight w:val="yellow"/>
          </w:rPr>
          <w:t>i</w:t>
        </w:r>
      </w:ins>
      <w:ins w:id="77" w:author="Maria Franca e Leite Velloso - SPREV" w:date="2019-12-10T15:30:00Z">
        <w:r w:rsidR="005F50DA">
          <w:rPr>
            <w:rFonts w:ascii="Garamond" w:hAnsi="Garamond"/>
            <w:sz w:val="24"/>
            <w:szCs w:val="24"/>
            <w:highlight w:val="yellow"/>
          </w:rPr>
          <w:t>vada.</w:t>
        </w:r>
      </w:ins>
    </w:p>
    <w:p w:rsidR="00534F39" w:rsidRPr="00CF7460" w:rsidDel="005F50DA" w:rsidRDefault="00534F39" w:rsidP="00390E57">
      <w:pPr>
        <w:pStyle w:val="PargrafodaLista"/>
        <w:numPr>
          <w:ilvl w:val="0"/>
          <w:numId w:val="22"/>
        </w:numPr>
        <w:spacing w:after="120" w:line="276" w:lineRule="auto"/>
        <w:ind w:left="425" w:hanging="357"/>
        <w:contextualSpacing w:val="0"/>
        <w:jc w:val="both"/>
        <w:rPr>
          <w:del w:id="78" w:author="Maria Franca e Leite Velloso - SPREV" w:date="2019-12-10T15:31:00Z"/>
          <w:rFonts w:ascii="Garamond" w:hAnsi="Garamond"/>
          <w:sz w:val="24"/>
          <w:szCs w:val="24"/>
          <w:highlight w:val="yellow"/>
          <w:rPrChange w:id="79" w:author="Maria Franca e Leite Velloso - SPREV" w:date="2019-12-10T15:16:00Z">
            <w:rPr>
              <w:del w:id="80" w:author="Maria Franca e Leite Velloso - SPREV" w:date="2019-12-10T15:31:00Z"/>
              <w:rFonts w:ascii="Garamond" w:hAnsi="Garamond"/>
              <w:sz w:val="24"/>
              <w:szCs w:val="24"/>
            </w:rPr>
          </w:rPrChange>
        </w:rPr>
      </w:pPr>
      <w:del w:id="81" w:author="Maria Franca e Leite Velloso - SPREV" w:date="2019-12-10T15:31:00Z">
        <w:r w:rsidRPr="00CF7460" w:rsidDel="005F50DA">
          <w:rPr>
            <w:rFonts w:ascii="Garamond" w:hAnsi="Garamond"/>
            <w:sz w:val="24"/>
            <w:szCs w:val="24"/>
            <w:highlight w:val="yellow"/>
            <w:rPrChange w:id="82" w:author="Maria Franca e Leite Velloso - SPREV" w:date="2019-12-10T15:16:00Z">
              <w:rPr>
                <w:rFonts w:ascii="Garamond" w:hAnsi="Garamond"/>
                <w:sz w:val="24"/>
                <w:szCs w:val="24"/>
              </w:rPr>
            </w:rPrChange>
          </w:rPr>
          <w:delText>inclusive trabalho em parceria com a iniciativa privada</w:delText>
        </w:r>
      </w:del>
      <w:del w:id="83" w:author="Maria Franca e Leite Velloso - SPREV" w:date="2019-12-10T15:28:00Z">
        <w:r w:rsidRPr="00CF7460" w:rsidDel="005F50DA">
          <w:rPr>
            <w:rFonts w:ascii="Garamond" w:hAnsi="Garamond"/>
            <w:sz w:val="24"/>
            <w:szCs w:val="24"/>
            <w:highlight w:val="yellow"/>
            <w:rPrChange w:id="84" w:author="Maria Franca e Leite Velloso - SPREV" w:date="2019-12-10T15:16:00Z">
              <w:rPr>
                <w:rFonts w:ascii="Garamond" w:hAnsi="Garamond"/>
                <w:sz w:val="24"/>
                <w:szCs w:val="24"/>
              </w:rPr>
            </w:rPrChange>
          </w:rPr>
          <w:delText xml:space="preserve">. </w:delText>
        </w:r>
      </w:del>
    </w:p>
    <w:p w:rsidR="00390E57" w:rsidRPr="005F50DA" w:rsidDel="005F50DA" w:rsidRDefault="00534F39" w:rsidP="005F50DA">
      <w:pPr>
        <w:spacing w:after="120"/>
        <w:ind w:left="785"/>
        <w:jc w:val="both"/>
        <w:rPr>
          <w:del w:id="85" w:author="Maria Franca e Leite Velloso - SPREV" w:date="2019-12-10T15:31:00Z"/>
          <w:rFonts w:ascii="Garamond" w:hAnsi="Garamond"/>
          <w:sz w:val="24"/>
          <w:szCs w:val="24"/>
          <w:highlight w:val="yellow"/>
          <w:rPrChange w:id="86" w:author="Maria Franca e Leite Velloso - SPREV" w:date="2019-12-10T15:28:00Z">
            <w:rPr>
              <w:del w:id="87" w:author="Maria Franca e Leite Velloso - SPREV" w:date="2019-12-10T15:31:00Z"/>
              <w:rFonts w:ascii="Garamond" w:hAnsi="Garamond"/>
              <w:sz w:val="24"/>
              <w:szCs w:val="24"/>
            </w:rPr>
          </w:rPrChange>
        </w:rPr>
        <w:pPrChange w:id="88" w:author="Maria Franca e Leite Velloso - SPREV" w:date="2019-12-10T15:28:00Z">
          <w:pPr>
            <w:pStyle w:val="PargrafodaLista"/>
            <w:numPr>
              <w:numId w:val="25"/>
            </w:numPr>
            <w:spacing w:after="120" w:line="276" w:lineRule="auto"/>
            <w:ind w:left="1145" w:hanging="360"/>
            <w:contextualSpacing w:val="0"/>
            <w:jc w:val="both"/>
          </w:pPr>
        </w:pPrChange>
      </w:pPr>
      <w:del w:id="89" w:author="Maria Franca e Leite Velloso - SPREV" w:date="2019-12-10T15:31:00Z">
        <w:r w:rsidRPr="005F50DA" w:rsidDel="005F50DA">
          <w:rPr>
            <w:rFonts w:ascii="Garamond" w:hAnsi="Garamond"/>
            <w:sz w:val="24"/>
            <w:szCs w:val="24"/>
            <w:highlight w:val="yellow"/>
            <w:rPrChange w:id="90" w:author="Maria Franca e Leite Velloso - SPREV" w:date="2019-12-10T15:28:00Z">
              <w:rPr>
                <w:rFonts w:ascii="Garamond" w:hAnsi="Garamond"/>
                <w:sz w:val="24"/>
                <w:szCs w:val="24"/>
              </w:rPr>
            </w:rPrChange>
          </w:rPr>
          <w:delText xml:space="preserve">De onde vem os recursos? Da proposta do fundo. </w:delText>
        </w:r>
      </w:del>
    </w:p>
    <w:p w:rsidR="00B34C25" w:rsidRPr="009625D1" w:rsidRDefault="00534F39" w:rsidP="00CF7460">
      <w:pPr>
        <w:spacing w:after="120"/>
        <w:ind w:left="426"/>
        <w:jc w:val="both"/>
        <w:rPr>
          <w:rFonts w:ascii="Garamond" w:hAnsi="Garamond"/>
          <w:sz w:val="24"/>
          <w:szCs w:val="24"/>
        </w:rPr>
        <w:pPrChange w:id="91" w:author="Maria Franca e Leite Velloso - SPREV" w:date="2019-12-10T15:17:00Z">
          <w:pPr>
            <w:spacing w:after="120"/>
            <w:ind w:left="426" w:firstLine="141"/>
            <w:jc w:val="both"/>
          </w:pPr>
        </w:pPrChange>
      </w:pPr>
      <w:r w:rsidRPr="009625D1">
        <w:rPr>
          <w:rFonts w:ascii="Garamond" w:hAnsi="Garamond"/>
          <w:sz w:val="24"/>
          <w:szCs w:val="24"/>
        </w:rPr>
        <w:t xml:space="preserve">Dentro do </w:t>
      </w:r>
      <w:del w:id="92" w:author="Maria Franca e Leite Velloso - SPREV" w:date="2019-12-10T15:17:00Z">
        <w:r w:rsidRPr="009625D1" w:rsidDel="00CF7460">
          <w:rPr>
            <w:rFonts w:ascii="Garamond" w:hAnsi="Garamond"/>
            <w:sz w:val="24"/>
            <w:szCs w:val="24"/>
          </w:rPr>
          <w:delText xml:space="preserve">contrato </w:delText>
        </w:r>
      </w:del>
      <w:ins w:id="93" w:author="Maria Franca e Leite Velloso - SPREV" w:date="2019-12-10T15:17:00Z">
        <w:r w:rsidR="00CF7460">
          <w:rPr>
            <w:rFonts w:ascii="Garamond" w:hAnsi="Garamond"/>
            <w:sz w:val="24"/>
            <w:szCs w:val="24"/>
          </w:rPr>
          <w:t>C</w:t>
        </w:r>
        <w:r w:rsidR="00CF7460" w:rsidRPr="009625D1">
          <w:rPr>
            <w:rFonts w:ascii="Garamond" w:hAnsi="Garamond"/>
            <w:sz w:val="24"/>
            <w:szCs w:val="24"/>
          </w:rPr>
          <w:t xml:space="preserve">ontrato </w:t>
        </w:r>
      </w:ins>
      <w:del w:id="94" w:author="Maria Franca e Leite Velloso - SPREV" w:date="2019-12-10T15:17:00Z">
        <w:r w:rsidRPr="009625D1" w:rsidDel="00CF7460">
          <w:rPr>
            <w:rFonts w:ascii="Garamond" w:hAnsi="Garamond"/>
            <w:sz w:val="24"/>
            <w:szCs w:val="24"/>
          </w:rPr>
          <w:delText xml:space="preserve">verde </w:delText>
        </w:r>
      </w:del>
      <w:ins w:id="95" w:author="Maria Franca e Leite Velloso - SPREV" w:date="2019-12-10T15:17:00Z">
        <w:r w:rsidR="00CF7460">
          <w:rPr>
            <w:rFonts w:ascii="Garamond" w:hAnsi="Garamond"/>
            <w:sz w:val="24"/>
            <w:szCs w:val="24"/>
          </w:rPr>
          <w:t>V</w:t>
        </w:r>
        <w:r w:rsidR="00CF7460" w:rsidRPr="009625D1">
          <w:rPr>
            <w:rFonts w:ascii="Garamond" w:hAnsi="Garamond"/>
            <w:sz w:val="24"/>
            <w:szCs w:val="24"/>
          </w:rPr>
          <w:t xml:space="preserve">erde </w:t>
        </w:r>
      </w:ins>
      <w:r w:rsidRPr="009625D1">
        <w:rPr>
          <w:rFonts w:ascii="Garamond" w:hAnsi="Garamond"/>
          <w:sz w:val="24"/>
          <w:szCs w:val="24"/>
        </w:rPr>
        <w:t xml:space="preserve">e </w:t>
      </w:r>
      <w:del w:id="96" w:author="Maria Franca e Leite Velloso - SPREV" w:date="2019-12-10T15:17:00Z">
        <w:r w:rsidRPr="009625D1" w:rsidDel="00CF7460">
          <w:rPr>
            <w:rFonts w:ascii="Garamond" w:hAnsi="Garamond"/>
            <w:sz w:val="24"/>
            <w:szCs w:val="24"/>
          </w:rPr>
          <w:delText>amarelo</w:delText>
        </w:r>
      </w:del>
      <w:ins w:id="97" w:author="Maria Franca e Leite Velloso - SPREV" w:date="2019-12-10T15:17:00Z">
        <w:r w:rsidR="00CF7460">
          <w:rPr>
            <w:rFonts w:ascii="Garamond" w:hAnsi="Garamond"/>
            <w:sz w:val="24"/>
            <w:szCs w:val="24"/>
          </w:rPr>
          <w:t>A</w:t>
        </w:r>
        <w:r w:rsidR="00CF7460" w:rsidRPr="009625D1">
          <w:rPr>
            <w:rFonts w:ascii="Garamond" w:hAnsi="Garamond"/>
            <w:sz w:val="24"/>
            <w:szCs w:val="24"/>
          </w:rPr>
          <w:t>marelo</w:t>
        </w:r>
      </w:ins>
      <w:r w:rsidRPr="009625D1">
        <w:rPr>
          <w:rFonts w:ascii="Garamond" w:hAnsi="Garamond"/>
          <w:sz w:val="24"/>
          <w:szCs w:val="24"/>
        </w:rPr>
        <w:t xml:space="preserve">. A ideia do incentivo a desoneração, tem-se dois problemas, saber exatamente o que vem como contrapartida da discussão da desoneração para essa finalidade. As experiências até agora não mostraram resultados. Embora num cenário onde quem mais entrega é de fato trabalhadores, as micro e pequenas empresas que estão dentro do simples nacional e que, em tese, não possuem um benefício. </w:t>
      </w:r>
    </w:p>
    <w:p w:rsidR="00B34C25" w:rsidRPr="00CF7460" w:rsidDel="00CF7460" w:rsidRDefault="00CF7460" w:rsidP="00CF7460">
      <w:pPr>
        <w:spacing w:after="120"/>
        <w:ind w:left="426"/>
        <w:jc w:val="both"/>
        <w:rPr>
          <w:del w:id="98" w:author="Maria Franca e Leite Velloso - SPREV" w:date="2019-12-10T15:18:00Z"/>
          <w:rFonts w:ascii="Garamond" w:hAnsi="Garamond"/>
          <w:sz w:val="24"/>
          <w:szCs w:val="24"/>
          <w:rPrChange w:id="99" w:author="Maria Franca e Leite Velloso - SPREV" w:date="2019-12-10T15:17:00Z">
            <w:rPr>
              <w:del w:id="100" w:author="Maria Franca e Leite Velloso - SPREV" w:date="2019-12-10T15:18:00Z"/>
            </w:rPr>
          </w:rPrChange>
        </w:rPr>
        <w:pPrChange w:id="101" w:author="Maria Franca e Leite Velloso - SPREV" w:date="2019-12-10T15:17:00Z">
          <w:pPr>
            <w:pStyle w:val="PargrafodaLista"/>
            <w:numPr>
              <w:numId w:val="25"/>
            </w:numPr>
            <w:spacing w:after="120"/>
            <w:ind w:left="1145" w:hanging="360"/>
            <w:jc w:val="both"/>
          </w:pPr>
        </w:pPrChange>
      </w:pPr>
      <w:ins w:id="102" w:author="Maria Franca e Leite Velloso - SPREV" w:date="2019-12-10T15:18:00Z">
        <w:r>
          <w:rPr>
            <w:rFonts w:ascii="Garamond" w:hAnsi="Garamond"/>
            <w:sz w:val="24"/>
            <w:szCs w:val="24"/>
          </w:rPr>
          <w:t xml:space="preserve">Abordou a </w:t>
        </w:r>
      </w:ins>
      <w:del w:id="103" w:author="Maria Franca e Leite Velloso - SPREV" w:date="2019-12-10T15:18:00Z">
        <w:r w:rsidR="00B34C25" w:rsidRPr="00CF7460" w:rsidDel="00CF7460">
          <w:rPr>
            <w:rFonts w:ascii="Garamond" w:hAnsi="Garamond"/>
            <w:sz w:val="24"/>
            <w:szCs w:val="24"/>
            <w:rPrChange w:id="104" w:author="Maria Franca e Leite Velloso - SPREV" w:date="2019-12-10T15:17:00Z">
              <w:rPr/>
            </w:rPrChange>
          </w:rPr>
          <w:delText xml:space="preserve">E colocou em </w:delText>
        </w:r>
      </w:del>
      <w:r w:rsidR="00B34C25" w:rsidRPr="00CF7460">
        <w:rPr>
          <w:rFonts w:ascii="Garamond" w:hAnsi="Garamond"/>
          <w:sz w:val="24"/>
          <w:szCs w:val="24"/>
          <w:rPrChange w:id="105" w:author="Maria Franca e Leite Velloso - SPREV" w:date="2019-12-10T15:17:00Z">
            <w:rPr/>
          </w:rPrChange>
        </w:rPr>
        <w:t xml:space="preserve">questão </w:t>
      </w:r>
      <w:ins w:id="106" w:author="Maria Franca e Leite Velloso - SPREV" w:date="2019-12-10T15:18:00Z">
        <w:r>
          <w:rPr>
            <w:rFonts w:ascii="Garamond" w:hAnsi="Garamond"/>
            <w:sz w:val="24"/>
            <w:szCs w:val="24"/>
          </w:rPr>
          <w:t xml:space="preserve">de </w:t>
        </w:r>
      </w:ins>
      <w:r w:rsidR="00B34C25" w:rsidRPr="00CF7460">
        <w:rPr>
          <w:rFonts w:ascii="Garamond" w:hAnsi="Garamond"/>
          <w:sz w:val="24"/>
          <w:szCs w:val="24"/>
          <w:rPrChange w:id="107" w:author="Maria Franca e Leite Velloso - SPREV" w:date="2019-12-10T15:17:00Z">
            <w:rPr/>
          </w:rPrChange>
        </w:rPr>
        <w:t xml:space="preserve">quais </w:t>
      </w:r>
      <w:ins w:id="108" w:author="Maria Franca e Leite Velloso - SPREV" w:date="2019-12-10T15:18:00Z">
        <w:r>
          <w:rPr>
            <w:rFonts w:ascii="Garamond" w:hAnsi="Garamond"/>
            <w:sz w:val="24"/>
            <w:szCs w:val="24"/>
          </w:rPr>
          <w:t xml:space="preserve">os </w:t>
        </w:r>
      </w:ins>
      <w:r w:rsidR="00B34C25" w:rsidRPr="00CF7460">
        <w:rPr>
          <w:rFonts w:ascii="Garamond" w:hAnsi="Garamond"/>
          <w:sz w:val="24"/>
          <w:szCs w:val="24"/>
          <w:rPrChange w:id="109" w:author="Maria Franca e Leite Velloso - SPREV" w:date="2019-12-10T15:17:00Z">
            <w:rPr/>
          </w:rPrChange>
        </w:rPr>
        <w:t>aspectos são colocados como incentivo para as empresas contratarem e para quem está na regra do simples</w:t>
      </w:r>
      <w:ins w:id="110" w:author="Maria Franca e Leite Velloso - SPREV" w:date="2019-12-10T15:18:00Z">
        <w:r>
          <w:rPr>
            <w:rFonts w:ascii="Garamond" w:hAnsi="Garamond"/>
            <w:sz w:val="24"/>
            <w:szCs w:val="24"/>
          </w:rPr>
          <w:t>. O</w:t>
        </w:r>
      </w:ins>
      <w:del w:id="111" w:author="Maria Franca e Leite Velloso - SPREV" w:date="2019-12-10T15:18:00Z">
        <w:r w:rsidR="00B34C25" w:rsidRPr="00CF7460" w:rsidDel="00CF7460">
          <w:rPr>
            <w:rFonts w:ascii="Garamond" w:hAnsi="Garamond"/>
            <w:sz w:val="24"/>
            <w:szCs w:val="24"/>
            <w:rPrChange w:id="112" w:author="Maria Franca e Leite Velloso - SPREV" w:date="2019-12-10T15:17:00Z">
              <w:rPr/>
            </w:rPrChange>
          </w:rPr>
          <w:delText>, o</w:delText>
        </w:r>
      </w:del>
      <w:r w:rsidR="00B34C25" w:rsidRPr="00CF7460">
        <w:rPr>
          <w:rFonts w:ascii="Garamond" w:hAnsi="Garamond"/>
          <w:sz w:val="24"/>
          <w:szCs w:val="24"/>
          <w:rPrChange w:id="113" w:author="Maria Franca e Leite Velloso - SPREV" w:date="2019-12-10T15:17:00Z">
            <w:rPr/>
          </w:rPrChange>
        </w:rPr>
        <w:t xml:space="preserve"> que traz de benefício? No sentido de entender um pouco a lógica. </w:t>
      </w:r>
    </w:p>
    <w:p w:rsidR="00534F39" w:rsidRPr="00CF7460" w:rsidRDefault="00B34C25" w:rsidP="00CF7460">
      <w:pPr>
        <w:spacing w:after="120"/>
        <w:ind w:left="426"/>
        <w:jc w:val="both"/>
        <w:rPr>
          <w:rFonts w:ascii="Garamond" w:hAnsi="Garamond"/>
          <w:sz w:val="24"/>
          <w:szCs w:val="24"/>
          <w:rPrChange w:id="114" w:author="Maria Franca e Leite Velloso - SPREV" w:date="2019-12-10T15:17:00Z">
            <w:rPr/>
          </w:rPrChange>
        </w:rPr>
        <w:pPrChange w:id="115" w:author="Maria Franca e Leite Velloso - SPREV" w:date="2019-12-10T15:17:00Z">
          <w:pPr>
            <w:pStyle w:val="PargrafodaLista"/>
            <w:numPr>
              <w:numId w:val="25"/>
            </w:numPr>
            <w:spacing w:after="120"/>
            <w:ind w:left="1145" w:hanging="360"/>
            <w:jc w:val="both"/>
          </w:pPr>
        </w:pPrChange>
      </w:pPr>
      <w:r w:rsidRPr="00CF7460">
        <w:rPr>
          <w:rFonts w:ascii="Garamond" w:hAnsi="Garamond"/>
          <w:sz w:val="24"/>
          <w:szCs w:val="24"/>
          <w:rPrChange w:id="116" w:author="Maria Franca e Leite Velloso - SPREV" w:date="2019-12-10T15:17:00Z">
            <w:rPr/>
          </w:rPrChange>
        </w:rPr>
        <w:t>Acrescentou que o processo de compensação para a seguridade social dessa desoneração. Como seria o processo de compensar a perda de arrecadação?</w:t>
      </w:r>
    </w:p>
    <w:p w:rsidR="00B34C25" w:rsidRPr="009625D1" w:rsidRDefault="00B34C25" w:rsidP="005F50DA">
      <w:pPr>
        <w:spacing w:after="120"/>
        <w:ind w:left="426"/>
        <w:jc w:val="both"/>
        <w:rPr>
          <w:rFonts w:ascii="Garamond" w:hAnsi="Garamond"/>
          <w:sz w:val="24"/>
          <w:szCs w:val="24"/>
        </w:rPr>
        <w:pPrChange w:id="117" w:author="Maria Franca e Leite Velloso - SPREV" w:date="2019-12-10T15:24:00Z">
          <w:pPr>
            <w:spacing w:after="120"/>
            <w:ind w:left="426" w:firstLine="141"/>
            <w:jc w:val="both"/>
          </w:pPr>
        </w:pPrChange>
      </w:pPr>
      <w:r w:rsidRPr="009625D1">
        <w:rPr>
          <w:rFonts w:ascii="Garamond" w:hAnsi="Garamond"/>
          <w:sz w:val="24"/>
          <w:szCs w:val="24"/>
        </w:rPr>
        <w:t xml:space="preserve">Quanto ao desconto de contribuição previdenciária sobre o seguro desemprego. Do ponto de vista em proteção a inclusão e a previdenciária. Acrescentou sobre a criação de estratégias afim de </w:t>
      </w:r>
      <w:r w:rsidR="006F0400" w:rsidRPr="009625D1">
        <w:rPr>
          <w:rFonts w:ascii="Garamond" w:hAnsi="Garamond"/>
          <w:sz w:val="24"/>
          <w:szCs w:val="24"/>
        </w:rPr>
        <w:t>garantir que o trabalhador que estiver em seguro desemprego, o tempo também seja contado para efeito da proteção previdenciária, uma vez que é um prejuízo para ele não reconhecer isso. Sugeriu que é uma discussão a ser discutida no Congresso Nacional olhando as peculiaridades de diversos cenários.</w:t>
      </w:r>
    </w:p>
    <w:p w:rsidR="006F0400" w:rsidRPr="009625D1" w:rsidRDefault="006F0400" w:rsidP="005F50DA">
      <w:pPr>
        <w:spacing w:after="120"/>
        <w:ind w:left="426"/>
        <w:jc w:val="both"/>
        <w:rPr>
          <w:rFonts w:ascii="Garamond" w:hAnsi="Garamond"/>
          <w:sz w:val="24"/>
          <w:szCs w:val="24"/>
        </w:rPr>
        <w:pPrChange w:id="118" w:author="Maria Franca e Leite Velloso - SPREV" w:date="2019-12-10T15:24:00Z">
          <w:pPr>
            <w:spacing w:after="120"/>
            <w:ind w:left="426" w:firstLine="141"/>
            <w:jc w:val="both"/>
          </w:pPr>
        </w:pPrChange>
      </w:pPr>
      <w:r w:rsidRPr="009625D1">
        <w:rPr>
          <w:rFonts w:ascii="Garamond" w:hAnsi="Garamond"/>
          <w:sz w:val="24"/>
          <w:szCs w:val="24"/>
        </w:rPr>
        <w:t>Ainda sobre a proteção previdenciária, o período de auxilio doença/afastamento não é contado para efeito de carência à exceção do Rio Grande do Sul que possui uma Ação Civil Pública</w:t>
      </w:r>
      <w:r w:rsidR="00911F8B" w:rsidRPr="009625D1">
        <w:rPr>
          <w:rFonts w:ascii="Garamond" w:hAnsi="Garamond"/>
          <w:sz w:val="24"/>
          <w:szCs w:val="24"/>
        </w:rPr>
        <w:t xml:space="preserve"> obrigando a discussão. É preciso que o trabalhador no período de carência, garanta a contagem do tempo para efeito de acesso a proteção previdenciária de um modo geral, como é o caso do Seguro Desemprego que ainda precisa evoluir sobre o tema.</w:t>
      </w:r>
    </w:p>
    <w:p w:rsidR="00114C0E" w:rsidRPr="009625D1" w:rsidRDefault="00114C0E" w:rsidP="00114C0E">
      <w:pPr>
        <w:pStyle w:val="PargrafodaLista"/>
        <w:rPr>
          <w:rFonts w:ascii="Garamond" w:hAnsi="Garamond"/>
          <w:sz w:val="24"/>
          <w:szCs w:val="24"/>
        </w:rPr>
      </w:pPr>
    </w:p>
    <w:p w:rsidR="00114C0E" w:rsidRPr="009625D1" w:rsidRDefault="00222863" w:rsidP="00390E57">
      <w:pPr>
        <w:pStyle w:val="PargrafodaLista"/>
        <w:numPr>
          <w:ilvl w:val="0"/>
          <w:numId w:val="22"/>
        </w:numPr>
        <w:spacing w:after="120" w:line="276" w:lineRule="auto"/>
        <w:ind w:left="425" w:hanging="357"/>
        <w:contextualSpacing w:val="0"/>
        <w:jc w:val="both"/>
        <w:rPr>
          <w:rFonts w:ascii="Garamond" w:hAnsi="Garamond"/>
          <w:sz w:val="24"/>
          <w:szCs w:val="24"/>
        </w:rPr>
      </w:pPr>
      <w:r w:rsidRPr="009625D1">
        <w:rPr>
          <w:rFonts w:ascii="Garamond" w:hAnsi="Garamond"/>
          <w:sz w:val="24"/>
          <w:szCs w:val="24"/>
        </w:rPr>
        <w:lastRenderedPageBreak/>
        <w:t xml:space="preserve">O Sr. </w:t>
      </w:r>
      <w:r w:rsidR="00881391" w:rsidRPr="009625D1">
        <w:rPr>
          <w:rFonts w:ascii="Garamond" w:hAnsi="Garamond"/>
          <w:sz w:val="24"/>
          <w:szCs w:val="24"/>
        </w:rPr>
        <w:t>Dionízio informou seu descontentamento com relação a MP nº 905, uma vez que se deu na véspera da promulgação da reforma da previdência social que vai retardar o direito aos benefícios previdenciários aos trabalhadores. Citou que basicamente vai desonerar o empregador e transferir ao trabalhador desempregado aquilo que o Governo está renunciando.</w:t>
      </w:r>
    </w:p>
    <w:p w:rsidR="00881391" w:rsidRPr="009625D1" w:rsidRDefault="00881391" w:rsidP="00881391">
      <w:pPr>
        <w:pStyle w:val="PargrafodaLista"/>
        <w:spacing w:after="120" w:line="276" w:lineRule="auto"/>
        <w:ind w:left="425"/>
        <w:contextualSpacing w:val="0"/>
        <w:jc w:val="both"/>
        <w:rPr>
          <w:rFonts w:ascii="Garamond" w:hAnsi="Garamond"/>
          <w:sz w:val="24"/>
          <w:szCs w:val="24"/>
        </w:rPr>
      </w:pPr>
      <w:r w:rsidRPr="009625D1">
        <w:rPr>
          <w:rFonts w:ascii="Garamond" w:hAnsi="Garamond"/>
          <w:sz w:val="24"/>
          <w:szCs w:val="24"/>
        </w:rPr>
        <w:t>Com relação a composição do Conselho do programa de reabilitação</w:t>
      </w:r>
      <w:ins w:id="119" w:author="Maria Franca e Leite Velloso - SPREV" w:date="2019-12-10T15:20:00Z">
        <w:r w:rsidR="00CF7460">
          <w:rPr>
            <w:rFonts w:ascii="Garamond" w:hAnsi="Garamond"/>
            <w:sz w:val="24"/>
            <w:szCs w:val="24"/>
          </w:rPr>
          <w:t xml:space="preserve"> ressaltou que seria importante ter dois</w:t>
        </w:r>
      </w:ins>
      <w:del w:id="120" w:author="Maria Franca e Leite Velloso - SPREV" w:date="2019-12-10T15:20:00Z">
        <w:r w:rsidRPr="009625D1" w:rsidDel="00CF7460">
          <w:rPr>
            <w:rFonts w:ascii="Garamond" w:hAnsi="Garamond"/>
            <w:sz w:val="24"/>
            <w:szCs w:val="24"/>
          </w:rPr>
          <w:delText>. Dois</w:delText>
        </w:r>
      </w:del>
      <w:r w:rsidRPr="009625D1">
        <w:rPr>
          <w:rFonts w:ascii="Garamond" w:hAnsi="Garamond"/>
          <w:sz w:val="24"/>
          <w:szCs w:val="24"/>
        </w:rPr>
        <w:t xml:space="preserve"> representantes da sociedade civil, </w:t>
      </w:r>
      <w:ins w:id="121" w:author="Maria Franca e Leite Velloso - SPREV" w:date="2019-12-10T15:21:00Z">
        <w:r w:rsidR="00CF7460">
          <w:rPr>
            <w:rFonts w:ascii="Garamond" w:hAnsi="Garamond"/>
            <w:sz w:val="24"/>
            <w:szCs w:val="24"/>
          </w:rPr>
          <w:t xml:space="preserve">uma </w:t>
        </w:r>
      </w:ins>
      <w:ins w:id="122" w:author="Maria Franca e Leite Velloso - SPREV" w:date="2019-12-10T15:20:00Z">
        <w:r w:rsidR="00CF7460">
          <w:rPr>
            <w:rFonts w:ascii="Garamond" w:hAnsi="Garamond"/>
            <w:sz w:val="24"/>
            <w:szCs w:val="24"/>
          </w:rPr>
          <w:t xml:space="preserve">pessoa que </w:t>
        </w:r>
      </w:ins>
      <w:ins w:id="123" w:author="Maria Franca e Leite Velloso - SPREV" w:date="2019-12-10T15:21:00Z">
        <w:r w:rsidR="00CF7460">
          <w:rPr>
            <w:rFonts w:ascii="Garamond" w:hAnsi="Garamond"/>
            <w:sz w:val="24"/>
            <w:szCs w:val="24"/>
          </w:rPr>
          <w:t xml:space="preserve">tenha vivência do </w:t>
        </w:r>
      </w:ins>
      <w:del w:id="124" w:author="Maria Franca e Leite Velloso - SPREV" w:date="2019-12-10T15:21:00Z">
        <w:r w:rsidRPr="009625D1" w:rsidDel="00CF7460">
          <w:rPr>
            <w:rFonts w:ascii="Garamond" w:hAnsi="Garamond"/>
            <w:sz w:val="24"/>
            <w:szCs w:val="24"/>
          </w:rPr>
          <w:delText xml:space="preserve">entende que deve ser uma pessoa que vive o </w:delText>
        </w:r>
      </w:del>
      <w:r w:rsidRPr="009625D1">
        <w:rPr>
          <w:rFonts w:ascii="Garamond" w:hAnsi="Garamond"/>
          <w:sz w:val="24"/>
          <w:szCs w:val="24"/>
        </w:rPr>
        <w:t>dia</w:t>
      </w:r>
      <w:r w:rsidR="00513D27" w:rsidRPr="009625D1">
        <w:rPr>
          <w:rFonts w:ascii="Garamond" w:hAnsi="Garamond"/>
          <w:sz w:val="24"/>
          <w:szCs w:val="24"/>
        </w:rPr>
        <w:t xml:space="preserve"> a</w:t>
      </w:r>
      <w:r w:rsidRPr="009625D1">
        <w:rPr>
          <w:rFonts w:ascii="Garamond" w:hAnsi="Garamond"/>
          <w:sz w:val="24"/>
          <w:szCs w:val="24"/>
        </w:rPr>
        <w:t xml:space="preserve"> dia, pelo entendimento, e ter um representante dos empregadores e dos trabalhadores.</w:t>
      </w:r>
    </w:p>
    <w:p w:rsidR="005C10DB" w:rsidRPr="009625D1" w:rsidRDefault="00881391" w:rsidP="00881391">
      <w:pPr>
        <w:pStyle w:val="PargrafodaLista"/>
        <w:spacing w:after="120" w:line="276" w:lineRule="auto"/>
        <w:ind w:left="425"/>
        <w:contextualSpacing w:val="0"/>
        <w:jc w:val="both"/>
        <w:rPr>
          <w:rFonts w:ascii="Garamond" w:hAnsi="Garamond"/>
          <w:sz w:val="24"/>
          <w:szCs w:val="24"/>
        </w:rPr>
      </w:pPr>
      <w:r w:rsidRPr="009625D1">
        <w:rPr>
          <w:rFonts w:ascii="Garamond" w:hAnsi="Garamond"/>
          <w:sz w:val="24"/>
          <w:szCs w:val="24"/>
        </w:rPr>
        <w:t>Quanto a negociação d</w:t>
      </w:r>
      <w:r w:rsidR="005C10DB" w:rsidRPr="009625D1">
        <w:rPr>
          <w:rFonts w:ascii="Garamond" w:hAnsi="Garamond"/>
          <w:sz w:val="24"/>
          <w:szCs w:val="24"/>
        </w:rPr>
        <w:t>ireta d</w:t>
      </w:r>
      <w:r w:rsidRPr="009625D1">
        <w:rPr>
          <w:rFonts w:ascii="Garamond" w:hAnsi="Garamond"/>
          <w:sz w:val="24"/>
          <w:szCs w:val="24"/>
        </w:rPr>
        <w:t>e PLR entre entregador e empre</w:t>
      </w:r>
      <w:r w:rsidR="005C10DB" w:rsidRPr="009625D1">
        <w:rPr>
          <w:rFonts w:ascii="Garamond" w:hAnsi="Garamond"/>
          <w:sz w:val="24"/>
          <w:szCs w:val="24"/>
        </w:rPr>
        <w:t xml:space="preserve">gado, informou não ser cabível. </w:t>
      </w:r>
    </w:p>
    <w:p w:rsidR="00881391" w:rsidRPr="009625D1" w:rsidRDefault="005C10DB" w:rsidP="00881391">
      <w:pPr>
        <w:pStyle w:val="PargrafodaLista"/>
        <w:spacing w:after="120" w:line="276" w:lineRule="auto"/>
        <w:ind w:left="425"/>
        <w:contextualSpacing w:val="0"/>
        <w:jc w:val="both"/>
        <w:rPr>
          <w:rFonts w:ascii="Garamond" w:hAnsi="Garamond"/>
          <w:sz w:val="24"/>
          <w:szCs w:val="24"/>
        </w:rPr>
      </w:pPr>
      <w:r w:rsidRPr="009625D1">
        <w:rPr>
          <w:rFonts w:ascii="Garamond" w:hAnsi="Garamond"/>
          <w:sz w:val="24"/>
          <w:szCs w:val="24"/>
        </w:rPr>
        <w:t>No tocante ao adicional de periculosidade, o qual será reduzido para 5% àqueles abaixo de 29 anos. A diferença de 5% e 30% pelo mesmo serviço e riscos, apenas por conta da idade, é em seu ponto de vista algo a ser revisto.</w:t>
      </w:r>
    </w:p>
    <w:p w:rsidR="005C10DB" w:rsidRPr="009625D1" w:rsidRDefault="005C10DB" w:rsidP="00881391">
      <w:pPr>
        <w:pStyle w:val="PargrafodaLista"/>
        <w:spacing w:after="120" w:line="276" w:lineRule="auto"/>
        <w:ind w:left="425"/>
        <w:contextualSpacing w:val="0"/>
        <w:jc w:val="both"/>
        <w:rPr>
          <w:rFonts w:ascii="Garamond" w:hAnsi="Garamond"/>
          <w:sz w:val="24"/>
          <w:szCs w:val="24"/>
        </w:rPr>
      </w:pPr>
      <w:r w:rsidRPr="009625D1">
        <w:rPr>
          <w:rFonts w:ascii="Garamond" w:hAnsi="Garamond"/>
          <w:sz w:val="24"/>
          <w:szCs w:val="24"/>
        </w:rPr>
        <w:t xml:space="preserve">A limitação de até 1,5 do salário mínimo na inserção do jovem ao mercado de trabalho, ressaltou que várias categorias já possuem o valor acima do estipulado. </w:t>
      </w:r>
    </w:p>
    <w:p w:rsidR="005C10DB" w:rsidRPr="009625D1" w:rsidRDefault="005C10DB" w:rsidP="005E1B5D">
      <w:pPr>
        <w:pStyle w:val="PargrafodaLista"/>
        <w:spacing w:after="120" w:line="276" w:lineRule="auto"/>
        <w:ind w:left="425"/>
        <w:contextualSpacing w:val="0"/>
        <w:jc w:val="both"/>
        <w:rPr>
          <w:rFonts w:ascii="Garamond" w:hAnsi="Garamond"/>
          <w:sz w:val="24"/>
          <w:szCs w:val="24"/>
        </w:rPr>
      </w:pPr>
      <w:r w:rsidRPr="009625D1">
        <w:rPr>
          <w:rFonts w:ascii="Garamond" w:hAnsi="Garamond"/>
          <w:sz w:val="24"/>
          <w:szCs w:val="24"/>
        </w:rPr>
        <w:t>Enfatizou sua preocupação quanto ao contrato por temp</w:t>
      </w:r>
      <w:r w:rsidR="003F0380" w:rsidRPr="009625D1">
        <w:rPr>
          <w:rFonts w:ascii="Garamond" w:hAnsi="Garamond"/>
          <w:sz w:val="24"/>
          <w:szCs w:val="24"/>
        </w:rPr>
        <w:t xml:space="preserve">o determinado e a terceirização, uma vez que em seu entendimento reduzirá direitos. </w:t>
      </w:r>
    </w:p>
    <w:p w:rsidR="003F0380" w:rsidRPr="009625D1" w:rsidRDefault="003F0380" w:rsidP="005E1B5D">
      <w:pPr>
        <w:pStyle w:val="PargrafodaLista"/>
        <w:spacing w:after="120" w:line="276" w:lineRule="auto"/>
        <w:ind w:left="425"/>
        <w:contextualSpacing w:val="0"/>
        <w:jc w:val="both"/>
        <w:rPr>
          <w:rFonts w:ascii="Garamond" w:hAnsi="Garamond"/>
          <w:sz w:val="24"/>
          <w:szCs w:val="24"/>
        </w:rPr>
      </w:pPr>
      <w:r w:rsidRPr="009625D1">
        <w:rPr>
          <w:rFonts w:ascii="Garamond" w:hAnsi="Garamond"/>
          <w:sz w:val="24"/>
          <w:szCs w:val="24"/>
        </w:rPr>
        <w:t>No que tange as Cotas, a estrutura do centro de habilitação profissional não existe mais, e a exigência do curso superior deve ser mais voltado a finalidade e citou o exemplo do médico veterinário que avalia o recuperando para retornar ao mercado de trabalho.</w:t>
      </w:r>
    </w:p>
    <w:p w:rsidR="003F0380" w:rsidRPr="009625D1" w:rsidRDefault="003F0380" w:rsidP="005E1B5D">
      <w:pPr>
        <w:pStyle w:val="PargrafodaLista"/>
        <w:spacing w:after="120" w:line="276" w:lineRule="auto"/>
        <w:ind w:left="425"/>
        <w:contextualSpacing w:val="0"/>
        <w:jc w:val="both"/>
        <w:rPr>
          <w:rFonts w:ascii="Garamond" w:hAnsi="Garamond"/>
          <w:sz w:val="24"/>
          <w:szCs w:val="24"/>
        </w:rPr>
      </w:pPr>
      <w:r w:rsidRPr="009625D1">
        <w:rPr>
          <w:rFonts w:ascii="Garamond" w:hAnsi="Garamond"/>
          <w:sz w:val="24"/>
          <w:szCs w:val="24"/>
        </w:rPr>
        <w:t>Citou sua preocupação quanto à terceirização dem</w:t>
      </w:r>
      <w:r w:rsidR="0007686F" w:rsidRPr="009625D1">
        <w:rPr>
          <w:rFonts w:ascii="Garamond" w:hAnsi="Garamond"/>
          <w:sz w:val="24"/>
          <w:szCs w:val="24"/>
        </w:rPr>
        <w:t>asiada nas empresas.</w:t>
      </w:r>
    </w:p>
    <w:p w:rsidR="0007686F" w:rsidRPr="009625D1" w:rsidDel="00CF7460" w:rsidRDefault="0007686F" w:rsidP="005E1B5D">
      <w:pPr>
        <w:pStyle w:val="PargrafodaLista"/>
        <w:spacing w:after="120" w:line="276" w:lineRule="auto"/>
        <w:ind w:left="425"/>
        <w:contextualSpacing w:val="0"/>
        <w:jc w:val="both"/>
        <w:rPr>
          <w:del w:id="125" w:author="Maria Franca e Leite Velloso - SPREV" w:date="2019-12-10T15:22:00Z"/>
          <w:rFonts w:ascii="Garamond" w:hAnsi="Garamond"/>
          <w:sz w:val="24"/>
          <w:szCs w:val="24"/>
        </w:rPr>
      </w:pPr>
      <w:r w:rsidRPr="009625D1">
        <w:rPr>
          <w:rFonts w:ascii="Garamond" w:hAnsi="Garamond"/>
          <w:sz w:val="24"/>
          <w:szCs w:val="24"/>
        </w:rPr>
        <w:t xml:space="preserve">Dito isso, </w:t>
      </w:r>
      <w:r w:rsidR="005E1B5D" w:rsidRPr="009625D1">
        <w:rPr>
          <w:rFonts w:ascii="Garamond" w:hAnsi="Garamond"/>
          <w:sz w:val="24"/>
          <w:szCs w:val="24"/>
        </w:rPr>
        <w:t>questionou</w:t>
      </w:r>
      <w:ins w:id="126" w:author="Maria Franca e Leite Velloso - SPREV" w:date="2019-12-10T15:22:00Z">
        <w:r w:rsidR="00CF7460">
          <w:rPr>
            <w:rFonts w:ascii="Garamond" w:hAnsi="Garamond"/>
            <w:sz w:val="24"/>
            <w:szCs w:val="24"/>
          </w:rPr>
          <w:t xml:space="preserve"> o que </w:t>
        </w:r>
      </w:ins>
      <w:del w:id="127" w:author="Maria Franca e Leite Velloso - SPREV" w:date="2019-12-10T15:22:00Z">
        <w:r w:rsidRPr="009625D1" w:rsidDel="00CF7460">
          <w:rPr>
            <w:rFonts w:ascii="Garamond" w:hAnsi="Garamond"/>
            <w:sz w:val="24"/>
            <w:szCs w:val="24"/>
          </w:rPr>
          <w:delText>:</w:delText>
        </w:r>
      </w:del>
    </w:p>
    <w:p w:rsidR="0007686F" w:rsidRPr="009625D1" w:rsidRDefault="0007686F" w:rsidP="00CF7460">
      <w:pPr>
        <w:pStyle w:val="PargrafodaLista"/>
        <w:spacing w:after="120" w:line="276" w:lineRule="auto"/>
        <w:ind w:left="425"/>
        <w:contextualSpacing w:val="0"/>
        <w:jc w:val="both"/>
        <w:rPr>
          <w:rFonts w:ascii="Garamond" w:hAnsi="Garamond"/>
          <w:sz w:val="24"/>
          <w:szCs w:val="24"/>
        </w:rPr>
        <w:pPrChange w:id="128" w:author="Maria Franca e Leite Velloso - SPREV" w:date="2019-12-10T15:22:00Z">
          <w:pPr>
            <w:pStyle w:val="PargrafodaLista"/>
            <w:numPr>
              <w:numId w:val="26"/>
            </w:numPr>
            <w:spacing w:after="120" w:line="276" w:lineRule="auto"/>
            <w:ind w:left="1866" w:hanging="360"/>
            <w:contextualSpacing w:val="0"/>
            <w:jc w:val="both"/>
          </w:pPr>
        </w:pPrChange>
      </w:pPr>
      <w:del w:id="129" w:author="Maria Franca e Leite Velloso - SPREV" w:date="2019-12-10T15:22:00Z">
        <w:r w:rsidRPr="009625D1" w:rsidDel="00CF7460">
          <w:rPr>
            <w:rFonts w:ascii="Garamond" w:hAnsi="Garamond"/>
            <w:sz w:val="24"/>
            <w:szCs w:val="24"/>
          </w:rPr>
          <w:delText xml:space="preserve">O que </w:delText>
        </w:r>
      </w:del>
      <w:r w:rsidRPr="009625D1">
        <w:rPr>
          <w:rFonts w:ascii="Garamond" w:hAnsi="Garamond"/>
          <w:sz w:val="24"/>
          <w:szCs w:val="24"/>
        </w:rPr>
        <w:t>a MP nº 905 altera em relação ao acidente de percurso e a concessão do auxílio acidente?</w:t>
      </w:r>
    </w:p>
    <w:p w:rsidR="00390E57" w:rsidRPr="009625D1" w:rsidRDefault="00390E57" w:rsidP="00390E57">
      <w:pPr>
        <w:spacing w:after="0" w:line="240" w:lineRule="auto"/>
        <w:jc w:val="both"/>
        <w:rPr>
          <w:rFonts w:ascii="Garamond" w:hAnsi="Garamond"/>
          <w:sz w:val="24"/>
          <w:szCs w:val="24"/>
        </w:rPr>
      </w:pPr>
    </w:p>
    <w:p w:rsidR="00390E57" w:rsidRPr="009625D1" w:rsidRDefault="0007686F" w:rsidP="005E1B5D">
      <w:pPr>
        <w:pStyle w:val="PargrafodaLista"/>
        <w:numPr>
          <w:ilvl w:val="0"/>
          <w:numId w:val="22"/>
        </w:numPr>
        <w:spacing w:after="120" w:line="276" w:lineRule="auto"/>
        <w:ind w:left="283" w:hanging="357"/>
        <w:contextualSpacing w:val="0"/>
        <w:jc w:val="both"/>
        <w:rPr>
          <w:rFonts w:ascii="Garamond" w:hAnsi="Garamond"/>
          <w:sz w:val="24"/>
          <w:szCs w:val="24"/>
        </w:rPr>
      </w:pPr>
      <w:r w:rsidRPr="009625D1">
        <w:rPr>
          <w:rFonts w:ascii="Garamond" w:hAnsi="Garamond"/>
          <w:sz w:val="24"/>
          <w:szCs w:val="24"/>
        </w:rPr>
        <w:t>O Sr. Natal Leo relatou sua preocupação quanto as explicaç</w:t>
      </w:r>
      <w:r w:rsidR="005E1B5D" w:rsidRPr="009625D1">
        <w:rPr>
          <w:rFonts w:ascii="Garamond" w:hAnsi="Garamond"/>
          <w:sz w:val="24"/>
          <w:szCs w:val="24"/>
        </w:rPr>
        <w:t xml:space="preserve">ões não chegarem a sociedade, o que </w:t>
      </w:r>
      <w:r w:rsidRPr="009625D1">
        <w:rPr>
          <w:rFonts w:ascii="Garamond" w:hAnsi="Garamond"/>
          <w:sz w:val="24"/>
          <w:szCs w:val="24"/>
        </w:rPr>
        <w:t xml:space="preserve">consequentemente gera os chamados </w:t>
      </w:r>
      <w:r w:rsidRPr="009625D1">
        <w:rPr>
          <w:rFonts w:ascii="Garamond" w:hAnsi="Garamond"/>
          <w:i/>
          <w:sz w:val="24"/>
          <w:szCs w:val="24"/>
        </w:rPr>
        <w:t>“</w:t>
      </w:r>
      <w:proofErr w:type="spellStart"/>
      <w:r w:rsidRPr="009625D1">
        <w:rPr>
          <w:rFonts w:ascii="Garamond" w:hAnsi="Garamond"/>
          <w:i/>
          <w:sz w:val="24"/>
          <w:szCs w:val="24"/>
        </w:rPr>
        <w:t>Fake</w:t>
      </w:r>
      <w:proofErr w:type="spellEnd"/>
      <w:r w:rsidRPr="009625D1">
        <w:rPr>
          <w:rFonts w:ascii="Garamond" w:hAnsi="Garamond"/>
          <w:i/>
          <w:sz w:val="24"/>
          <w:szCs w:val="24"/>
        </w:rPr>
        <w:t xml:space="preserve"> News”</w:t>
      </w:r>
      <w:r w:rsidRPr="009625D1">
        <w:rPr>
          <w:rFonts w:ascii="Garamond" w:hAnsi="Garamond"/>
          <w:sz w:val="24"/>
          <w:szCs w:val="24"/>
        </w:rPr>
        <w:t xml:space="preserve">. </w:t>
      </w:r>
      <w:r w:rsidR="005E1B5D" w:rsidRPr="009625D1">
        <w:rPr>
          <w:rFonts w:ascii="Garamond" w:hAnsi="Garamond"/>
          <w:sz w:val="24"/>
          <w:szCs w:val="24"/>
        </w:rPr>
        <w:t>Ato contínuo solicitou ao Sr. Alessandro Roosevelt a continuação na tentativa de se acertar a reabilitação profissional.</w:t>
      </w:r>
    </w:p>
    <w:p w:rsidR="005E1B5D" w:rsidRPr="009625D1" w:rsidRDefault="005E1B5D" w:rsidP="005E1B5D">
      <w:pPr>
        <w:pStyle w:val="PargrafodaLista"/>
        <w:numPr>
          <w:ilvl w:val="0"/>
          <w:numId w:val="23"/>
        </w:numPr>
        <w:spacing w:after="0" w:line="240" w:lineRule="auto"/>
        <w:jc w:val="both"/>
        <w:rPr>
          <w:rFonts w:ascii="Garamond" w:hAnsi="Garamond"/>
          <w:sz w:val="24"/>
          <w:szCs w:val="24"/>
        </w:rPr>
      </w:pPr>
      <w:r w:rsidRPr="009625D1">
        <w:rPr>
          <w:rFonts w:ascii="Garamond" w:hAnsi="Garamond"/>
          <w:sz w:val="24"/>
          <w:szCs w:val="24"/>
        </w:rPr>
        <w:t xml:space="preserve">O qual foi respondido pelo Sr. Alessandro Roosevelt que o desejo é melhorar a reabilitação e torna-la de fato efetiva como antigamente.  </w:t>
      </w:r>
    </w:p>
    <w:p w:rsidR="00390E57" w:rsidRPr="009625D1" w:rsidRDefault="00390E57" w:rsidP="00390E57">
      <w:pPr>
        <w:spacing w:after="0" w:line="240" w:lineRule="auto"/>
        <w:jc w:val="both"/>
        <w:rPr>
          <w:rFonts w:ascii="Garamond" w:hAnsi="Garamond"/>
          <w:sz w:val="24"/>
          <w:szCs w:val="24"/>
        </w:rPr>
      </w:pPr>
    </w:p>
    <w:p w:rsidR="00390E57" w:rsidRPr="009625D1" w:rsidRDefault="00E12B9E" w:rsidP="009625D1">
      <w:pPr>
        <w:pStyle w:val="PargrafodaLista"/>
        <w:numPr>
          <w:ilvl w:val="0"/>
          <w:numId w:val="22"/>
        </w:numPr>
        <w:spacing w:after="120" w:line="276" w:lineRule="auto"/>
        <w:ind w:left="283" w:hanging="357"/>
        <w:contextualSpacing w:val="0"/>
        <w:jc w:val="both"/>
        <w:rPr>
          <w:rFonts w:ascii="Garamond" w:hAnsi="Garamond"/>
          <w:sz w:val="24"/>
          <w:szCs w:val="24"/>
        </w:rPr>
      </w:pPr>
      <w:r w:rsidRPr="009625D1">
        <w:rPr>
          <w:rFonts w:ascii="Garamond" w:hAnsi="Garamond"/>
          <w:sz w:val="24"/>
          <w:szCs w:val="24"/>
        </w:rPr>
        <w:t>O Sr. Dionízio registrou</w:t>
      </w:r>
      <w:ins w:id="130" w:author="Maria Franca e Leite Velloso - SPREV" w:date="2019-12-10T15:23:00Z">
        <w:r w:rsidR="00CF7460">
          <w:rPr>
            <w:rFonts w:ascii="Garamond" w:hAnsi="Garamond"/>
            <w:sz w:val="24"/>
            <w:szCs w:val="24"/>
          </w:rPr>
          <w:t>,</w:t>
        </w:r>
      </w:ins>
      <w:r w:rsidRPr="009625D1">
        <w:rPr>
          <w:rFonts w:ascii="Garamond" w:hAnsi="Garamond"/>
          <w:sz w:val="24"/>
          <w:szCs w:val="24"/>
        </w:rPr>
        <w:t xml:space="preserve"> em respeito ao Sr. Antônio Cortez (</w:t>
      </w:r>
      <w:proofErr w:type="spellStart"/>
      <w:r w:rsidRPr="009625D1">
        <w:rPr>
          <w:rFonts w:ascii="Garamond" w:hAnsi="Garamond"/>
          <w:sz w:val="24"/>
          <w:szCs w:val="24"/>
        </w:rPr>
        <w:t>Ex-Conselheiro</w:t>
      </w:r>
      <w:proofErr w:type="spellEnd"/>
      <w:r w:rsidRPr="009625D1">
        <w:rPr>
          <w:rFonts w:ascii="Garamond" w:hAnsi="Garamond"/>
          <w:sz w:val="24"/>
          <w:szCs w:val="24"/>
        </w:rPr>
        <w:t xml:space="preserve"> pela FS)</w:t>
      </w:r>
      <w:ins w:id="131" w:author="Maria Franca e Leite Velloso - SPREV" w:date="2019-12-10T15:23:00Z">
        <w:r w:rsidR="00CF7460">
          <w:rPr>
            <w:rFonts w:ascii="Garamond" w:hAnsi="Garamond"/>
            <w:sz w:val="24"/>
            <w:szCs w:val="24"/>
          </w:rPr>
          <w:t>,</w:t>
        </w:r>
      </w:ins>
      <w:r w:rsidRPr="009625D1">
        <w:rPr>
          <w:rFonts w:ascii="Garamond" w:hAnsi="Garamond"/>
          <w:sz w:val="24"/>
          <w:szCs w:val="24"/>
        </w:rPr>
        <w:t xml:space="preserve"> a questão do </w:t>
      </w:r>
      <w:r w:rsidRPr="00CF7460">
        <w:rPr>
          <w:rFonts w:ascii="Garamond" w:hAnsi="Garamond"/>
          <w:color w:val="FF0000"/>
          <w:sz w:val="24"/>
          <w:szCs w:val="24"/>
          <w:highlight w:val="yellow"/>
          <w:rPrChange w:id="132" w:author="Maria Franca e Leite Velloso - SPREV" w:date="2019-12-10T15:23:00Z">
            <w:rPr>
              <w:rFonts w:ascii="Garamond" w:hAnsi="Garamond"/>
              <w:sz w:val="24"/>
              <w:szCs w:val="24"/>
            </w:rPr>
          </w:rPrChange>
        </w:rPr>
        <w:t>SAT</w:t>
      </w:r>
      <w:r w:rsidR="00751FC2" w:rsidRPr="009625D1">
        <w:rPr>
          <w:rFonts w:ascii="Garamond" w:hAnsi="Garamond"/>
          <w:sz w:val="24"/>
          <w:szCs w:val="24"/>
        </w:rPr>
        <w:t xml:space="preserve">, em que o então Conselheiro foi voto vencido nas alterações, dito isso citou um “acidente de percurso” em SP, no qual um ônibus que transportava trabalhadores colidiu com uma moto e houve falecimento. </w:t>
      </w:r>
    </w:p>
    <w:p w:rsidR="00751FC2" w:rsidRPr="009625D1" w:rsidRDefault="00751FC2" w:rsidP="005F50DA">
      <w:pPr>
        <w:pStyle w:val="PargrafodaLista"/>
        <w:numPr>
          <w:ilvl w:val="0"/>
          <w:numId w:val="23"/>
        </w:numPr>
        <w:spacing w:after="0" w:line="240" w:lineRule="auto"/>
        <w:ind w:left="709" w:hanging="425"/>
        <w:jc w:val="both"/>
        <w:rPr>
          <w:rFonts w:ascii="Garamond" w:hAnsi="Garamond"/>
          <w:sz w:val="24"/>
          <w:szCs w:val="24"/>
        </w:rPr>
        <w:pPrChange w:id="133" w:author="Maria Franca e Leite Velloso - SPREV" w:date="2019-12-10T15:27:00Z">
          <w:pPr>
            <w:pStyle w:val="PargrafodaLista"/>
            <w:numPr>
              <w:numId w:val="23"/>
            </w:numPr>
            <w:spacing w:after="0" w:line="240" w:lineRule="auto"/>
            <w:ind w:left="1146" w:hanging="360"/>
            <w:jc w:val="both"/>
          </w:pPr>
        </w:pPrChange>
      </w:pPr>
      <w:r w:rsidRPr="009625D1">
        <w:rPr>
          <w:rFonts w:ascii="Garamond" w:hAnsi="Garamond"/>
          <w:sz w:val="24"/>
          <w:szCs w:val="24"/>
        </w:rPr>
        <w:lastRenderedPageBreak/>
        <w:t xml:space="preserve">O Sr. Brunca informou que os </w:t>
      </w:r>
      <w:del w:id="134" w:author="Maria Franca e Leite Velloso - SPREV" w:date="2019-12-10T15:23:00Z">
        <w:r w:rsidRPr="009625D1" w:rsidDel="00CF7460">
          <w:rPr>
            <w:rFonts w:ascii="Garamond" w:hAnsi="Garamond"/>
            <w:sz w:val="24"/>
            <w:szCs w:val="24"/>
          </w:rPr>
          <w:delText xml:space="preserve">6 </w:delText>
        </w:r>
      </w:del>
      <w:ins w:id="135" w:author="Maria Franca e Leite Velloso - SPREV" w:date="2019-12-10T15:23:00Z">
        <w:r w:rsidR="00CF7460">
          <w:rPr>
            <w:rFonts w:ascii="Garamond" w:hAnsi="Garamond"/>
            <w:sz w:val="24"/>
            <w:szCs w:val="24"/>
          </w:rPr>
          <w:t>seis</w:t>
        </w:r>
        <w:r w:rsidR="00CF7460" w:rsidRPr="009625D1">
          <w:rPr>
            <w:rFonts w:ascii="Garamond" w:hAnsi="Garamond"/>
            <w:sz w:val="24"/>
            <w:szCs w:val="24"/>
          </w:rPr>
          <w:t xml:space="preserve"> </w:t>
        </w:r>
      </w:ins>
      <w:r w:rsidRPr="009625D1">
        <w:rPr>
          <w:rFonts w:ascii="Garamond" w:hAnsi="Garamond"/>
          <w:sz w:val="24"/>
          <w:szCs w:val="24"/>
        </w:rPr>
        <w:t xml:space="preserve">pontos alterados no </w:t>
      </w:r>
      <w:r w:rsidRPr="00CF7460">
        <w:rPr>
          <w:rFonts w:ascii="Garamond" w:hAnsi="Garamond"/>
          <w:color w:val="FF0000"/>
          <w:sz w:val="24"/>
          <w:szCs w:val="24"/>
          <w:highlight w:val="yellow"/>
          <w:rPrChange w:id="136" w:author="Maria Franca e Leite Velloso - SPREV" w:date="2019-12-10T15:23:00Z">
            <w:rPr>
              <w:rFonts w:ascii="Garamond" w:hAnsi="Garamond"/>
              <w:sz w:val="24"/>
              <w:szCs w:val="24"/>
            </w:rPr>
          </w:rPrChange>
        </w:rPr>
        <w:t>FAP</w:t>
      </w:r>
      <w:r w:rsidRPr="009625D1">
        <w:rPr>
          <w:rFonts w:ascii="Garamond" w:hAnsi="Garamond"/>
          <w:sz w:val="24"/>
          <w:szCs w:val="24"/>
        </w:rPr>
        <w:t xml:space="preserve"> tiveram alterações com unanimidade, por maioria nas decisões (com voto dos empregadores e governo), bem como, por maioria (com voto dos trabalhadores e governo). Com isso salientou que se for o caso vai recuperar a consolidação da decisão para maior transparência.</w:t>
      </w:r>
    </w:p>
    <w:p w:rsidR="00390E57" w:rsidRPr="009625D1" w:rsidRDefault="00390E57" w:rsidP="00390E57">
      <w:pPr>
        <w:spacing w:after="0" w:line="240" w:lineRule="auto"/>
        <w:jc w:val="both"/>
        <w:rPr>
          <w:rFonts w:ascii="Garamond" w:hAnsi="Garamond"/>
          <w:sz w:val="24"/>
          <w:szCs w:val="24"/>
        </w:rPr>
      </w:pPr>
    </w:p>
    <w:p w:rsidR="00751FC2" w:rsidRPr="009625D1" w:rsidRDefault="00751FC2" w:rsidP="009625D1">
      <w:pPr>
        <w:pStyle w:val="PargrafodaLista"/>
        <w:numPr>
          <w:ilvl w:val="0"/>
          <w:numId w:val="22"/>
        </w:numPr>
        <w:spacing w:after="120" w:line="276" w:lineRule="auto"/>
        <w:ind w:left="283" w:hanging="357"/>
        <w:contextualSpacing w:val="0"/>
        <w:jc w:val="both"/>
        <w:rPr>
          <w:rFonts w:ascii="Garamond" w:hAnsi="Garamond"/>
          <w:sz w:val="24"/>
          <w:szCs w:val="24"/>
        </w:rPr>
      </w:pPr>
      <w:r w:rsidRPr="009625D1">
        <w:rPr>
          <w:rFonts w:ascii="Garamond" w:hAnsi="Garamond"/>
          <w:sz w:val="24"/>
          <w:szCs w:val="24"/>
        </w:rPr>
        <w:t>O Sr. Evandro Morello comunicou a publicação da Resolução nº 91 do Governo em que incluiu a DATAPREV no Programa Nacional de Desestatização</w:t>
      </w:r>
      <w:r w:rsidR="009625D1" w:rsidRPr="009625D1">
        <w:rPr>
          <w:rFonts w:ascii="Garamond" w:hAnsi="Garamond"/>
          <w:sz w:val="24"/>
          <w:szCs w:val="24"/>
        </w:rPr>
        <w:t>. Dito isso, questionou como irão ser discutidas essas questões em pensar na desestatização da DATAPREV dentro do argumento do Governo em que coloca a “transferência das iniciativas privadas, atividades indevidamente exploradas pelo setor público”.</w:t>
      </w:r>
    </w:p>
    <w:p w:rsidR="009625D1" w:rsidRPr="009625D1" w:rsidRDefault="009625D1" w:rsidP="005F50DA">
      <w:pPr>
        <w:pStyle w:val="PargrafodaLista"/>
        <w:numPr>
          <w:ilvl w:val="0"/>
          <w:numId w:val="26"/>
        </w:numPr>
        <w:spacing w:after="0" w:line="240" w:lineRule="auto"/>
        <w:ind w:left="1134" w:hanging="283"/>
        <w:contextualSpacing w:val="0"/>
        <w:jc w:val="both"/>
        <w:rPr>
          <w:rFonts w:ascii="Garamond" w:hAnsi="Garamond"/>
          <w:sz w:val="24"/>
          <w:szCs w:val="24"/>
        </w:rPr>
        <w:pPrChange w:id="137" w:author="Maria Franca e Leite Velloso - SPREV" w:date="2019-12-10T15:27:00Z">
          <w:pPr>
            <w:pStyle w:val="PargrafodaLista"/>
            <w:numPr>
              <w:numId w:val="26"/>
            </w:numPr>
            <w:spacing w:after="0" w:line="240" w:lineRule="auto"/>
            <w:ind w:left="1865" w:hanging="357"/>
            <w:contextualSpacing w:val="0"/>
            <w:jc w:val="both"/>
          </w:pPr>
        </w:pPrChange>
      </w:pPr>
      <w:r w:rsidRPr="009625D1">
        <w:rPr>
          <w:rFonts w:ascii="Garamond" w:hAnsi="Garamond"/>
          <w:sz w:val="24"/>
          <w:szCs w:val="24"/>
        </w:rPr>
        <w:t>Sugeriu como ponto de Pauta para a primeira Reunião de 2020.</w:t>
      </w:r>
    </w:p>
    <w:p w:rsidR="00751FC2" w:rsidRPr="009625D1" w:rsidRDefault="00751FC2" w:rsidP="00751FC2">
      <w:pPr>
        <w:spacing w:after="0" w:line="240" w:lineRule="auto"/>
        <w:ind w:left="1080"/>
        <w:jc w:val="both"/>
        <w:rPr>
          <w:rFonts w:ascii="Garamond" w:hAnsi="Garamond"/>
          <w:sz w:val="24"/>
          <w:szCs w:val="24"/>
        </w:rPr>
      </w:pPr>
    </w:p>
    <w:p w:rsidR="003E2D19" w:rsidRPr="009625D1" w:rsidRDefault="003E2D19" w:rsidP="003E2D19">
      <w:pPr>
        <w:pStyle w:val="PargrafodaLista"/>
        <w:numPr>
          <w:ilvl w:val="0"/>
          <w:numId w:val="2"/>
        </w:numPr>
        <w:shd w:val="clear" w:color="auto" w:fill="EDFA40"/>
        <w:spacing w:after="120" w:line="360" w:lineRule="auto"/>
        <w:ind w:left="357" w:hanging="357"/>
        <w:contextualSpacing w:val="0"/>
        <w:jc w:val="both"/>
        <w:rPr>
          <w:rFonts w:ascii="Garamond" w:hAnsi="Garamond"/>
          <w:b/>
          <w:sz w:val="24"/>
          <w:szCs w:val="24"/>
        </w:rPr>
      </w:pPr>
      <w:r w:rsidRPr="009625D1">
        <w:rPr>
          <w:rFonts w:ascii="Garamond" w:hAnsi="Garamond"/>
          <w:b/>
          <w:sz w:val="24"/>
          <w:szCs w:val="24"/>
        </w:rPr>
        <w:t xml:space="preserve">Informes </w:t>
      </w:r>
    </w:p>
    <w:p w:rsidR="002203E8" w:rsidRPr="009625D1" w:rsidRDefault="00816461" w:rsidP="00163F0B">
      <w:pPr>
        <w:pStyle w:val="PargrafodaLista"/>
        <w:numPr>
          <w:ilvl w:val="0"/>
          <w:numId w:val="1"/>
        </w:numPr>
        <w:spacing w:after="0" w:line="360" w:lineRule="auto"/>
        <w:contextualSpacing w:val="0"/>
        <w:jc w:val="both"/>
        <w:rPr>
          <w:rFonts w:ascii="Garamond" w:hAnsi="Garamond"/>
          <w:b/>
          <w:sz w:val="24"/>
          <w:szCs w:val="24"/>
        </w:rPr>
      </w:pPr>
      <w:r w:rsidRPr="009625D1">
        <w:rPr>
          <w:rFonts w:ascii="Garamond" w:hAnsi="Garamond"/>
          <w:b/>
          <w:sz w:val="24"/>
          <w:szCs w:val="24"/>
        </w:rPr>
        <w:t>Benedito Brunca</w:t>
      </w:r>
      <w:r w:rsidR="002203E8" w:rsidRPr="009625D1">
        <w:rPr>
          <w:rFonts w:ascii="Garamond" w:hAnsi="Garamond"/>
          <w:b/>
          <w:sz w:val="24"/>
          <w:szCs w:val="24"/>
        </w:rPr>
        <w:t xml:space="preserve"> </w:t>
      </w:r>
    </w:p>
    <w:p w:rsidR="002203E8" w:rsidRPr="009625D1" w:rsidRDefault="009625D1" w:rsidP="003841A4">
      <w:pPr>
        <w:pStyle w:val="PargrafodaLista"/>
        <w:numPr>
          <w:ilvl w:val="0"/>
          <w:numId w:val="8"/>
        </w:numPr>
        <w:spacing w:after="0" w:line="360" w:lineRule="auto"/>
        <w:ind w:left="1134" w:hanging="425"/>
        <w:contextualSpacing w:val="0"/>
        <w:jc w:val="both"/>
        <w:rPr>
          <w:rFonts w:ascii="Garamond" w:hAnsi="Garamond"/>
          <w:sz w:val="24"/>
          <w:szCs w:val="24"/>
        </w:rPr>
      </w:pPr>
      <w:r w:rsidRPr="009625D1">
        <w:rPr>
          <w:rFonts w:ascii="Garamond" w:hAnsi="Garamond"/>
          <w:sz w:val="24"/>
          <w:szCs w:val="24"/>
        </w:rPr>
        <w:t>Encaminhamento da revisão do</w:t>
      </w:r>
      <w:r w:rsidR="00816461" w:rsidRPr="009625D1">
        <w:rPr>
          <w:rFonts w:ascii="Garamond" w:hAnsi="Garamond"/>
          <w:sz w:val="24"/>
          <w:szCs w:val="24"/>
        </w:rPr>
        <w:t xml:space="preserve">s </w:t>
      </w:r>
      <w:r w:rsidRPr="009625D1">
        <w:rPr>
          <w:rFonts w:ascii="Garamond" w:hAnsi="Garamond"/>
          <w:sz w:val="24"/>
          <w:szCs w:val="24"/>
        </w:rPr>
        <w:t xml:space="preserve">Enunciados </w:t>
      </w:r>
      <w:r w:rsidR="00816461" w:rsidRPr="009625D1">
        <w:rPr>
          <w:rFonts w:ascii="Garamond" w:hAnsi="Garamond"/>
          <w:sz w:val="24"/>
          <w:szCs w:val="24"/>
        </w:rPr>
        <w:t>do CRPS (Conselho Pleno)</w:t>
      </w:r>
      <w:r w:rsidR="005E1B5D" w:rsidRPr="009625D1">
        <w:rPr>
          <w:rFonts w:ascii="Garamond" w:hAnsi="Garamond"/>
          <w:sz w:val="24"/>
          <w:szCs w:val="24"/>
        </w:rPr>
        <w:t>;</w:t>
      </w:r>
    </w:p>
    <w:p w:rsidR="0052551A" w:rsidRPr="009625D1" w:rsidRDefault="00816461" w:rsidP="003841A4">
      <w:pPr>
        <w:pStyle w:val="PargrafodaLista"/>
        <w:numPr>
          <w:ilvl w:val="0"/>
          <w:numId w:val="8"/>
        </w:numPr>
        <w:spacing w:after="0" w:line="360" w:lineRule="auto"/>
        <w:ind w:left="1134" w:hanging="425"/>
        <w:contextualSpacing w:val="0"/>
        <w:jc w:val="both"/>
        <w:rPr>
          <w:rFonts w:ascii="Garamond" w:hAnsi="Garamond"/>
          <w:sz w:val="24"/>
          <w:szCs w:val="24"/>
        </w:rPr>
      </w:pPr>
      <w:r w:rsidRPr="009625D1">
        <w:rPr>
          <w:rFonts w:ascii="Garamond" w:hAnsi="Garamond"/>
          <w:sz w:val="24"/>
          <w:szCs w:val="24"/>
        </w:rPr>
        <w:t xml:space="preserve">Resgatar e encaminhar a </w:t>
      </w:r>
      <w:r w:rsidR="00751FC2" w:rsidRPr="009625D1">
        <w:rPr>
          <w:rFonts w:ascii="Garamond" w:hAnsi="Garamond"/>
          <w:sz w:val="24"/>
          <w:szCs w:val="24"/>
        </w:rPr>
        <w:t xml:space="preserve">consolidação </w:t>
      </w:r>
      <w:r w:rsidR="009625D1" w:rsidRPr="009625D1">
        <w:rPr>
          <w:rFonts w:ascii="Garamond" w:hAnsi="Garamond"/>
          <w:sz w:val="24"/>
          <w:szCs w:val="24"/>
        </w:rPr>
        <w:t>sobre os 6 pontos do FAP.</w:t>
      </w:r>
    </w:p>
    <w:p w:rsidR="009625D1" w:rsidRPr="009625D1" w:rsidRDefault="009625D1" w:rsidP="009625D1">
      <w:pPr>
        <w:pStyle w:val="PargrafodaLista"/>
        <w:spacing w:after="0" w:line="360" w:lineRule="auto"/>
        <w:ind w:left="1134"/>
        <w:contextualSpacing w:val="0"/>
        <w:jc w:val="both"/>
        <w:rPr>
          <w:rFonts w:ascii="Garamond" w:hAnsi="Garamond"/>
          <w:sz w:val="24"/>
          <w:szCs w:val="24"/>
        </w:rPr>
      </w:pPr>
    </w:p>
    <w:p w:rsidR="004979A6" w:rsidRPr="009625D1" w:rsidRDefault="004979A6" w:rsidP="003E2D19">
      <w:pPr>
        <w:pStyle w:val="PargrafodaLista"/>
        <w:numPr>
          <w:ilvl w:val="0"/>
          <w:numId w:val="2"/>
        </w:numPr>
        <w:shd w:val="clear" w:color="auto" w:fill="EDFA40"/>
        <w:spacing w:after="120" w:line="360" w:lineRule="auto"/>
        <w:ind w:left="357" w:hanging="357"/>
        <w:contextualSpacing w:val="0"/>
        <w:jc w:val="both"/>
        <w:rPr>
          <w:rFonts w:ascii="Garamond" w:hAnsi="Garamond"/>
          <w:b/>
          <w:sz w:val="24"/>
          <w:szCs w:val="24"/>
        </w:rPr>
      </w:pPr>
      <w:r w:rsidRPr="009625D1">
        <w:rPr>
          <w:rFonts w:ascii="Garamond" w:hAnsi="Garamond"/>
          <w:b/>
          <w:sz w:val="24"/>
          <w:szCs w:val="24"/>
        </w:rPr>
        <w:t>Assuntos Gerais</w:t>
      </w:r>
    </w:p>
    <w:p w:rsidR="0052551A" w:rsidRPr="009625D1" w:rsidRDefault="0052551A" w:rsidP="003841A4">
      <w:pPr>
        <w:spacing w:after="0"/>
        <w:ind w:firstLine="567"/>
        <w:rPr>
          <w:rFonts w:ascii="Garamond" w:hAnsi="Garamond"/>
          <w:sz w:val="24"/>
          <w:szCs w:val="24"/>
          <w:u w:val="single"/>
        </w:rPr>
      </w:pPr>
      <w:r w:rsidRPr="009625D1">
        <w:rPr>
          <w:rFonts w:ascii="Garamond" w:hAnsi="Garamond"/>
          <w:sz w:val="24"/>
          <w:szCs w:val="24"/>
          <w:u w:val="single"/>
        </w:rPr>
        <w:t>Sugestões de Pauta para fevereiro de 2020</w:t>
      </w:r>
    </w:p>
    <w:p w:rsidR="00464577" w:rsidRPr="009625D1" w:rsidRDefault="0052551A" w:rsidP="0052551A">
      <w:pPr>
        <w:pStyle w:val="PargrafodaLista"/>
        <w:numPr>
          <w:ilvl w:val="0"/>
          <w:numId w:val="20"/>
        </w:numPr>
        <w:jc w:val="both"/>
        <w:rPr>
          <w:rFonts w:ascii="Garamond" w:eastAsiaTheme="minorHAnsi" w:hAnsi="Garamond" w:cstheme="minorBidi"/>
          <w:sz w:val="24"/>
          <w:szCs w:val="24"/>
        </w:rPr>
      </w:pPr>
      <w:r w:rsidRPr="009625D1">
        <w:rPr>
          <w:rFonts w:ascii="Garamond" w:eastAsiaTheme="minorHAnsi" w:hAnsi="Garamond" w:cstheme="minorBidi"/>
          <w:sz w:val="24"/>
          <w:szCs w:val="24"/>
        </w:rPr>
        <w:t>Seguridade social</w:t>
      </w:r>
      <w:r w:rsidR="00816461" w:rsidRPr="009625D1">
        <w:rPr>
          <w:rFonts w:ascii="Garamond" w:eastAsiaTheme="minorHAnsi" w:hAnsi="Garamond" w:cstheme="minorBidi"/>
          <w:sz w:val="24"/>
          <w:szCs w:val="24"/>
        </w:rPr>
        <w:t>;</w:t>
      </w:r>
    </w:p>
    <w:p w:rsidR="0052551A" w:rsidRPr="009625D1" w:rsidRDefault="00816461" w:rsidP="0052551A">
      <w:pPr>
        <w:pStyle w:val="PargrafodaLista"/>
        <w:numPr>
          <w:ilvl w:val="0"/>
          <w:numId w:val="20"/>
        </w:numPr>
        <w:jc w:val="both"/>
        <w:rPr>
          <w:rFonts w:ascii="Garamond" w:eastAsiaTheme="minorHAnsi" w:hAnsi="Garamond" w:cstheme="minorBidi"/>
          <w:sz w:val="24"/>
          <w:szCs w:val="24"/>
        </w:rPr>
      </w:pPr>
      <w:r w:rsidRPr="009625D1">
        <w:rPr>
          <w:rFonts w:ascii="Garamond" w:eastAsiaTheme="minorHAnsi" w:hAnsi="Garamond" w:cstheme="minorBidi"/>
          <w:sz w:val="24"/>
          <w:szCs w:val="24"/>
        </w:rPr>
        <w:t>Privatização/Desestatização</w:t>
      </w:r>
      <w:r w:rsidR="009625D1" w:rsidRPr="009625D1">
        <w:rPr>
          <w:rFonts w:ascii="Garamond" w:eastAsiaTheme="minorHAnsi" w:hAnsi="Garamond" w:cstheme="minorBidi"/>
          <w:sz w:val="24"/>
          <w:szCs w:val="24"/>
        </w:rPr>
        <w:t xml:space="preserve"> da DATAPREV.</w:t>
      </w:r>
    </w:p>
    <w:p w:rsidR="00CF7729" w:rsidRPr="009625D1" w:rsidRDefault="00CF7729" w:rsidP="003C6CC4">
      <w:pPr>
        <w:rPr>
          <w:rFonts w:ascii="Garamond" w:hAnsi="Garamond" w:cs="Times New Roman"/>
          <w:sz w:val="24"/>
          <w:szCs w:val="24"/>
        </w:rPr>
      </w:pPr>
    </w:p>
    <w:sectPr w:rsidR="00CF7729" w:rsidRPr="009625D1" w:rsidSect="006171C7">
      <w:pgSz w:w="11906" w:h="16838"/>
      <w:pgMar w:top="1134"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Segoe UI">
    <w:panose1 w:val="020B0502040204020203"/>
    <w:charset w:val="00"/>
    <w:family w:val="swiss"/>
    <w:pitch w:val="variable"/>
    <w:sig w:usb0="E10022FF" w:usb1="C000E47F" w:usb2="00000029" w:usb3="00000000" w:csb0="000001DF" w:csb1="00000000"/>
  </w:font>
  <w:font w:name="Garamond">
    <w:panose1 w:val="020204040303010108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B61129"/>
    <w:multiLevelType w:val="hybridMultilevel"/>
    <w:tmpl w:val="6C4039E2"/>
    <w:lvl w:ilvl="0" w:tplc="0416000B">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 w15:restartNumberingAfterBreak="0">
    <w:nsid w:val="063846FE"/>
    <w:multiLevelType w:val="hybridMultilevel"/>
    <w:tmpl w:val="0AEC3BE4"/>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07865DED"/>
    <w:multiLevelType w:val="hybridMultilevel"/>
    <w:tmpl w:val="11D0AEFA"/>
    <w:lvl w:ilvl="0" w:tplc="0416000D">
      <w:start w:val="1"/>
      <w:numFmt w:val="bullet"/>
      <w:lvlText w:val=""/>
      <w:lvlJc w:val="left"/>
      <w:pPr>
        <w:ind w:left="2421" w:hanging="360"/>
      </w:pPr>
      <w:rPr>
        <w:rFonts w:ascii="Wingdings" w:hAnsi="Wingdings" w:hint="default"/>
      </w:rPr>
    </w:lvl>
    <w:lvl w:ilvl="1" w:tplc="04160003" w:tentative="1">
      <w:start w:val="1"/>
      <w:numFmt w:val="bullet"/>
      <w:lvlText w:val="o"/>
      <w:lvlJc w:val="left"/>
      <w:pPr>
        <w:ind w:left="3141" w:hanging="360"/>
      </w:pPr>
      <w:rPr>
        <w:rFonts w:ascii="Courier New" w:hAnsi="Courier New" w:cs="Courier New" w:hint="default"/>
      </w:rPr>
    </w:lvl>
    <w:lvl w:ilvl="2" w:tplc="04160005" w:tentative="1">
      <w:start w:val="1"/>
      <w:numFmt w:val="bullet"/>
      <w:lvlText w:val=""/>
      <w:lvlJc w:val="left"/>
      <w:pPr>
        <w:ind w:left="3861" w:hanging="360"/>
      </w:pPr>
      <w:rPr>
        <w:rFonts w:ascii="Wingdings" w:hAnsi="Wingdings" w:hint="default"/>
      </w:rPr>
    </w:lvl>
    <w:lvl w:ilvl="3" w:tplc="04160001" w:tentative="1">
      <w:start w:val="1"/>
      <w:numFmt w:val="bullet"/>
      <w:lvlText w:val=""/>
      <w:lvlJc w:val="left"/>
      <w:pPr>
        <w:ind w:left="4581" w:hanging="360"/>
      </w:pPr>
      <w:rPr>
        <w:rFonts w:ascii="Symbol" w:hAnsi="Symbol" w:hint="default"/>
      </w:rPr>
    </w:lvl>
    <w:lvl w:ilvl="4" w:tplc="04160003" w:tentative="1">
      <w:start w:val="1"/>
      <w:numFmt w:val="bullet"/>
      <w:lvlText w:val="o"/>
      <w:lvlJc w:val="left"/>
      <w:pPr>
        <w:ind w:left="5301" w:hanging="360"/>
      </w:pPr>
      <w:rPr>
        <w:rFonts w:ascii="Courier New" w:hAnsi="Courier New" w:cs="Courier New" w:hint="default"/>
      </w:rPr>
    </w:lvl>
    <w:lvl w:ilvl="5" w:tplc="04160005" w:tentative="1">
      <w:start w:val="1"/>
      <w:numFmt w:val="bullet"/>
      <w:lvlText w:val=""/>
      <w:lvlJc w:val="left"/>
      <w:pPr>
        <w:ind w:left="6021" w:hanging="360"/>
      </w:pPr>
      <w:rPr>
        <w:rFonts w:ascii="Wingdings" w:hAnsi="Wingdings" w:hint="default"/>
      </w:rPr>
    </w:lvl>
    <w:lvl w:ilvl="6" w:tplc="04160001" w:tentative="1">
      <w:start w:val="1"/>
      <w:numFmt w:val="bullet"/>
      <w:lvlText w:val=""/>
      <w:lvlJc w:val="left"/>
      <w:pPr>
        <w:ind w:left="6741" w:hanging="360"/>
      </w:pPr>
      <w:rPr>
        <w:rFonts w:ascii="Symbol" w:hAnsi="Symbol" w:hint="default"/>
      </w:rPr>
    </w:lvl>
    <w:lvl w:ilvl="7" w:tplc="04160003" w:tentative="1">
      <w:start w:val="1"/>
      <w:numFmt w:val="bullet"/>
      <w:lvlText w:val="o"/>
      <w:lvlJc w:val="left"/>
      <w:pPr>
        <w:ind w:left="7461" w:hanging="360"/>
      </w:pPr>
      <w:rPr>
        <w:rFonts w:ascii="Courier New" w:hAnsi="Courier New" w:cs="Courier New" w:hint="default"/>
      </w:rPr>
    </w:lvl>
    <w:lvl w:ilvl="8" w:tplc="04160005" w:tentative="1">
      <w:start w:val="1"/>
      <w:numFmt w:val="bullet"/>
      <w:lvlText w:val=""/>
      <w:lvlJc w:val="left"/>
      <w:pPr>
        <w:ind w:left="8181" w:hanging="360"/>
      </w:pPr>
      <w:rPr>
        <w:rFonts w:ascii="Wingdings" w:hAnsi="Wingdings" w:hint="default"/>
      </w:rPr>
    </w:lvl>
  </w:abstractNum>
  <w:abstractNum w:abstractNumId="3" w15:restartNumberingAfterBreak="0">
    <w:nsid w:val="0A077202"/>
    <w:multiLevelType w:val="hybridMultilevel"/>
    <w:tmpl w:val="1F1859A4"/>
    <w:lvl w:ilvl="0" w:tplc="0416000B">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4" w15:restartNumberingAfterBreak="0">
    <w:nsid w:val="0F3E6A3B"/>
    <w:multiLevelType w:val="hybridMultilevel"/>
    <w:tmpl w:val="92BCAFFC"/>
    <w:lvl w:ilvl="0" w:tplc="04160009">
      <w:start w:val="1"/>
      <w:numFmt w:val="bullet"/>
      <w:lvlText w:val=""/>
      <w:lvlJc w:val="left"/>
      <w:pPr>
        <w:ind w:left="1440" w:hanging="360"/>
      </w:pPr>
      <w:rPr>
        <w:rFonts w:ascii="Wingdings" w:hAnsi="Wingdings" w:hint="default"/>
      </w:rPr>
    </w:lvl>
    <w:lvl w:ilvl="1" w:tplc="04160003">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5" w15:restartNumberingAfterBreak="0">
    <w:nsid w:val="105D6519"/>
    <w:multiLevelType w:val="hybridMultilevel"/>
    <w:tmpl w:val="BCBABA7E"/>
    <w:lvl w:ilvl="0" w:tplc="0416000D">
      <w:start w:val="1"/>
      <w:numFmt w:val="bullet"/>
      <w:lvlText w:val=""/>
      <w:lvlJc w:val="left"/>
      <w:pPr>
        <w:ind w:left="2421" w:hanging="360"/>
      </w:pPr>
      <w:rPr>
        <w:rFonts w:ascii="Wingdings" w:hAnsi="Wingdings" w:hint="default"/>
      </w:rPr>
    </w:lvl>
    <w:lvl w:ilvl="1" w:tplc="04160003" w:tentative="1">
      <w:start w:val="1"/>
      <w:numFmt w:val="bullet"/>
      <w:lvlText w:val="o"/>
      <w:lvlJc w:val="left"/>
      <w:pPr>
        <w:ind w:left="3141" w:hanging="360"/>
      </w:pPr>
      <w:rPr>
        <w:rFonts w:ascii="Courier New" w:hAnsi="Courier New" w:cs="Courier New" w:hint="default"/>
      </w:rPr>
    </w:lvl>
    <w:lvl w:ilvl="2" w:tplc="04160005" w:tentative="1">
      <w:start w:val="1"/>
      <w:numFmt w:val="bullet"/>
      <w:lvlText w:val=""/>
      <w:lvlJc w:val="left"/>
      <w:pPr>
        <w:ind w:left="3861" w:hanging="360"/>
      </w:pPr>
      <w:rPr>
        <w:rFonts w:ascii="Wingdings" w:hAnsi="Wingdings" w:hint="default"/>
      </w:rPr>
    </w:lvl>
    <w:lvl w:ilvl="3" w:tplc="04160001" w:tentative="1">
      <w:start w:val="1"/>
      <w:numFmt w:val="bullet"/>
      <w:lvlText w:val=""/>
      <w:lvlJc w:val="left"/>
      <w:pPr>
        <w:ind w:left="4581" w:hanging="360"/>
      </w:pPr>
      <w:rPr>
        <w:rFonts w:ascii="Symbol" w:hAnsi="Symbol" w:hint="default"/>
      </w:rPr>
    </w:lvl>
    <w:lvl w:ilvl="4" w:tplc="04160003" w:tentative="1">
      <w:start w:val="1"/>
      <w:numFmt w:val="bullet"/>
      <w:lvlText w:val="o"/>
      <w:lvlJc w:val="left"/>
      <w:pPr>
        <w:ind w:left="5301" w:hanging="360"/>
      </w:pPr>
      <w:rPr>
        <w:rFonts w:ascii="Courier New" w:hAnsi="Courier New" w:cs="Courier New" w:hint="default"/>
      </w:rPr>
    </w:lvl>
    <w:lvl w:ilvl="5" w:tplc="04160005" w:tentative="1">
      <w:start w:val="1"/>
      <w:numFmt w:val="bullet"/>
      <w:lvlText w:val=""/>
      <w:lvlJc w:val="left"/>
      <w:pPr>
        <w:ind w:left="6021" w:hanging="360"/>
      </w:pPr>
      <w:rPr>
        <w:rFonts w:ascii="Wingdings" w:hAnsi="Wingdings" w:hint="default"/>
      </w:rPr>
    </w:lvl>
    <w:lvl w:ilvl="6" w:tplc="04160001" w:tentative="1">
      <w:start w:val="1"/>
      <w:numFmt w:val="bullet"/>
      <w:lvlText w:val=""/>
      <w:lvlJc w:val="left"/>
      <w:pPr>
        <w:ind w:left="6741" w:hanging="360"/>
      </w:pPr>
      <w:rPr>
        <w:rFonts w:ascii="Symbol" w:hAnsi="Symbol" w:hint="default"/>
      </w:rPr>
    </w:lvl>
    <w:lvl w:ilvl="7" w:tplc="04160003" w:tentative="1">
      <w:start w:val="1"/>
      <w:numFmt w:val="bullet"/>
      <w:lvlText w:val="o"/>
      <w:lvlJc w:val="left"/>
      <w:pPr>
        <w:ind w:left="7461" w:hanging="360"/>
      </w:pPr>
      <w:rPr>
        <w:rFonts w:ascii="Courier New" w:hAnsi="Courier New" w:cs="Courier New" w:hint="default"/>
      </w:rPr>
    </w:lvl>
    <w:lvl w:ilvl="8" w:tplc="04160005" w:tentative="1">
      <w:start w:val="1"/>
      <w:numFmt w:val="bullet"/>
      <w:lvlText w:val=""/>
      <w:lvlJc w:val="left"/>
      <w:pPr>
        <w:ind w:left="8181" w:hanging="360"/>
      </w:pPr>
      <w:rPr>
        <w:rFonts w:ascii="Wingdings" w:hAnsi="Wingdings" w:hint="default"/>
      </w:rPr>
    </w:lvl>
  </w:abstractNum>
  <w:abstractNum w:abstractNumId="6" w15:restartNumberingAfterBreak="0">
    <w:nsid w:val="112F6DA7"/>
    <w:multiLevelType w:val="hybridMultilevel"/>
    <w:tmpl w:val="DF707DFE"/>
    <w:lvl w:ilvl="0" w:tplc="0416000B">
      <w:start w:val="1"/>
      <w:numFmt w:val="bullet"/>
      <w:lvlText w:val=""/>
      <w:lvlJc w:val="left"/>
      <w:pPr>
        <w:ind w:left="1854" w:hanging="360"/>
      </w:pPr>
      <w:rPr>
        <w:rFonts w:ascii="Wingdings" w:hAnsi="Wingdings"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7" w15:restartNumberingAfterBreak="0">
    <w:nsid w:val="140C3A56"/>
    <w:multiLevelType w:val="hybridMultilevel"/>
    <w:tmpl w:val="61348B2C"/>
    <w:lvl w:ilvl="0" w:tplc="0416000B">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8" w15:restartNumberingAfterBreak="0">
    <w:nsid w:val="15A03E61"/>
    <w:multiLevelType w:val="hybridMultilevel"/>
    <w:tmpl w:val="846CBEB4"/>
    <w:lvl w:ilvl="0" w:tplc="0416000B">
      <w:start w:val="1"/>
      <w:numFmt w:val="bullet"/>
      <w:lvlText w:val=""/>
      <w:lvlJc w:val="left"/>
      <w:pPr>
        <w:ind w:left="1854" w:hanging="360"/>
      </w:pPr>
      <w:rPr>
        <w:rFonts w:ascii="Wingdings" w:hAnsi="Wingdings"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9" w15:restartNumberingAfterBreak="0">
    <w:nsid w:val="1E670C4A"/>
    <w:multiLevelType w:val="hybridMultilevel"/>
    <w:tmpl w:val="539E6FC4"/>
    <w:lvl w:ilvl="0" w:tplc="0416000B">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0" w15:restartNumberingAfterBreak="0">
    <w:nsid w:val="1E93237A"/>
    <w:multiLevelType w:val="hybridMultilevel"/>
    <w:tmpl w:val="9BFC779A"/>
    <w:lvl w:ilvl="0" w:tplc="04160005">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1" w15:restartNumberingAfterBreak="0">
    <w:nsid w:val="24F03D86"/>
    <w:multiLevelType w:val="hybridMultilevel"/>
    <w:tmpl w:val="8124E6CC"/>
    <w:lvl w:ilvl="0" w:tplc="0416000B">
      <w:start w:val="1"/>
      <w:numFmt w:val="bullet"/>
      <w:lvlText w:val=""/>
      <w:lvlJc w:val="left"/>
      <w:pPr>
        <w:ind w:left="1778" w:hanging="360"/>
      </w:pPr>
      <w:rPr>
        <w:rFonts w:ascii="Wingdings" w:hAnsi="Wingdings" w:hint="default"/>
      </w:rPr>
    </w:lvl>
    <w:lvl w:ilvl="1" w:tplc="04160003" w:tentative="1">
      <w:start w:val="1"/>
      <w:numFmt w:val="bullet"/>
      <w:lvlText w:val="o"/>
      <w:lvlJc w:val="left"/>
      <w:pPr>
        <w:ind w:left="1797" w:hanging="360"/>
      </w:pPr>
      <w:rPr>
        <w:rFonts w:ascii="Courier New" w:hAnsi="Courier New" w:cs="Courier New" w:hint="default"/>
      </w:rPr>
    </w:lvl>
    <w:lvl w:ilvl="2" w:tplc="04160005" w:tentative="1">
      <w:start w:val="1"/>
      <w:numFmt w:val="bullet"/>
      <w:lvlText w:val=""/>
      <w:lvlJc w:val="left"/>
      <w:pPr>
        <w:ind w:left="2517" w:hanging="360"/>
      </w:pPr>
      <w:rPr>
        <w:rFonts w:ascii="Wingdings" w:hAnsi="Wingdings" w:hint="default"/>
      </w:rPr>
    </w:lvl>
    <w:lvl w:ilvl="3" w:tplc="04160001" w:tentative="1">
      <w:start w:val="1"/>
      <w:numFmt w:val="bullet"/>
      <w:lvlText w:val=""/>
      <w:lvlJc w:val="left"/>
      <w:pPr>
        <w:ind w:left="3237" w:hanging="360"/>
      </w:pPr>
      <w:rPr>
        <w:rFonts w:ascii="Symbol" w:hAnsi="Symbol" w:hint="default"/>
      </w:rPr>
    </w:lvl>
    <w:lvl w:ilvl="4" w:tplc="04160003" w:tentative="1">
      <w:start w:val="1"/>
      <w:numFmt w:val="bullet"/>
      <w:lvlText w:val="o"/>
      <w:lvlJc w:val="left"/>
      <w:pPr>
        <w:ind w:left="3957" w:hanging="360"/>
      </w:pPr>
      <w:rPr>
        <w:rFonts w:ascii="Courier New" w:hAnsi="Courier New" w:cs="Courier New" w:hint="default"/>
      </w:rPr>
    </w:lvl>
    <w:lvl w:ilvl="5" w:tplc="04160005" w:tentative="1">
      <w:start w:val="1"/>
      <w:numFmt w:val="bullet"/>
      <w:lvlText w:val=""/>
      <w:lvlJc w:val="left"/>
      <w:pPr>
        <w:ind w:left="4677" w:hanging="360"/>
      </w:pPr>
      <w:rPr>
        <w:rFonts w:ascii="Wingdings" w:hAnsi="Wingdings" w:hint="default"/>
      </w:rPr>
    </w:lvl>
    <w:lvl w:ilvl="6" w:tplc="04160001" w:tentative="1">
      <w:start w:val="1"/>
      <w:numFmt w:val="bullet"/>
      <w:lvlText w:val=""/>
      <w:lvlJc w:val="left"/>
      <w:pPr>
        <w:ind w:left="5397" w:hanging="360"/>
      </w:pPr>
      <w:rPr>
        <w:rFonts w:ascii="Symbol" w:hAnsi="Symbol" w:hint="default"/>
      </w:rPr>
    </w:lvl>
    <w:lvl w:ilvl="7" w:tplc="04160003" w:tentative="1">
      <w:start w:val="1"/>
      <w:numFmt w:val="bullet"/>
      <w:lvlText w:val="o"/>
      <w:lvlJc w:val="left"/>
      <w:pPr>
        <w:ind w:left="6117" w:hanging="360"/>
      </w:pPr>
      <w:rPr>
        <w:rFonts w:ascii="Courier New" w:hAnsi="Courier New" w:cs="Courier New" w:hint="default"/>
      </w:rPr>
    </w:lvl>
    <w:lvl w:ilvl="8" w:tplc="04160005" w:tentative="1">
      <w:start w:val="1"/>
      <w:numFmt w:val="bullet"/>
      <w:lvlText w:val=""/>
      <w:lvlJc w:val="left"/>
      <w:pPr>
        <w:ind w:left="6837" w:hanging="360"/>
      </w:pPr>
      <w:rPr>
        <w:rFonts w:ascii="Wingdings" w:hAnsi="Wingdings" w:hint="default"/>
      </w:rPr>
    </w:lvl>
  </w:abstractNum>
  <w:abstractNum w:abstractNumId="12" w15:restartNumberingAfterBreak="0">
    <w:nsid w:val="25A72493"/>
    <w:multiLevelType w:val="hybridMultilevel"/>
    <w:tmpl w:val="BB7AD74C"/>
    <w:lvl w:ilvl="0" w:tplc="0416000B">
      <w:start w:val="1"/>
      <w:numFmt w:val="bullet"/>
      <w:lvlText w:val=""/>
      <w:lvlJc w:val="left"/>
      <w:pPr>
        <w:ind w:left="1146" w:hanging="360"/>
      </w:pPr>
      <w:rPr>
        <w:rFonts w:ascii="Wingdings" w:hAnsi="Wingdings" w:hint="default"/>
      </w:rPr>
    </w:lvl>
    <w:lvl w:ilvl="1" w:tplc="04160003" w:tentative="1">
      <w:start w:val="1"/>
      <w:numFmt w:val="bullet"/>
      <w:lvlText w:val="o"/>
      <w:lvlJc w:val="left"/>
      <w:pPr>
        <w:ind w:left="1866" w:hanging="360"/>
      </w:pPr>
      <w:rPr>
        <w:rFonts w:ascii="Courier New" w:hAnsi="Courier New" w:cs="Courier New" w:hint="default"/>
      </w:rPr>
    </w:lvl>
    <w:lvl w:ilvl="2" w:tplc="04160005" w:tentative="1">
      <w:start w:val="1"/>
      <w:numFmt w:val="bullet"/>
      <w:lvlText w:val=""/>
      <w:lvlJc w:val="left"/>
      <w:pPr>
        <w:ind w:left="2586" w:hanging="360"/>
      </w:pPr>
      <w:rPr>
        <w:rFonts w:ascii="Wingdings" w:hAnsi="Wingdings" w:hint="default"/>
      </w:rPr>
    </w:lvl>
    <w:lvl w:ilvl="3" w:tplc="04160001" w:tentative="1">
      <w:start w:val="1"/>
      <w:numFmt w:val="bullet"/>
      <w:lvlText w:val=""/>
      <w:lvlJc w:val="left"/>
      <w:pPr>
        <w:ind w:left="3306" w:hanging="360"/>
      </w:pPr>
      <w:rPr>
        <w:rFonts w:ascii="Symbol" w:hAnsi="Symbol" w:hint="default"/>
      </w:rPr>
    </w:lvl>
    <w:lvl w:ilvl="4" w:tplc="04160003" w:tentative="1">
      <w:start w:val="1"/>
      <w:numFmt w:val="bullet"/>
      <w:lvlText w:val="o"/>
      <w:lvlJc w:val="left"/>
      <w:pPr>
        <w:ind w:left="4026" w:hanging="360"/>
      </w:pPr>
      <w:rPr>
        <w:rFonts w:ascii="Courier New" w:hAnsi="Courier New" w:cs="Courier New" w:hint="default"/>
      </w:rPr>
    </w:lvl>
    <w:lvl w:ilvl="5" w:tplc="04160005" w:tentative="1">
      <w:start w:val="1"/>
      <w:numFmt w:val="bullet"/>
      <w:lvlText w:val=""/>
      <w:lvlJc w:val="left"/>
      <w:pPr>
        <w:ind w:left="4746" w:hanging="360"/>
      </w:pPr>
      <w:rPr>
        <w:rFonts w:ascii="Wingdings" w:hAnsi="Wingdings" w:hint="default"/>
      </w:rPr>
    </w:lvl>
    <w:lvl w:ilvl="6" w:tplc="04160001" w:tentative="1">
      <w:start w:val="1"/>
      <w:numFmt w:val="bullet"/>
      <w:lvlText w:val=""/>
      <w:lvlJc w:val="left"/>
      <w:pPr>
        <w:ind w:left="5466" w:hanging="360"/>
      </w:pPr>
      <w:rPr>
        <w:rFonts w:ascii="Symbol" w:hAnsi="Symbol" w:hint="default"/>
      </w:rPr>
    </w:lvl>
    <w:lvl w:ilvl="7" w:tplc="04160003" w:tentative="1">
      <w:start w:val="1"/>
      <w:numFmt w:val="bullet"/>
      <w:lvlText w:val="o"/>
      <w:lvlJc w:val="left"/>
      <w:pPr>
        <w:ind w:left="6186" w:hanging="360"/>
      </w:pPr>
      <w:rPr>
        <w:rFonts w:ascii="Courier New" w:hAnsi="Courier New" w:cs="Courier New" w:hint="default"/>
      </w:rPr>
    </w:lvl>
    <w:lvl w:ilvl="8" w:tplc="04160005" w:tentative="1">
      <w:start w:val="1"/>
      <w:numFmt w:val="bullet"/>
      <w:lvlText w:val=""/>
      <w:lvlJc w:val="left"/>
      <w:pPr>
        <w:ind w:left="6906" w:hanging="360"/>
      </w:pPr>
      <w:rPr>
        <w:rFonts w:ascii="Wingdings" w:hAnsi="Wingdings" w:hint="default"/>
      </w:rPr>
    </w:lvl>
  </w:abstractNum>
  <w:abstractNum w:abstractNumId="13" w15:restartNumberingAfterBreak="0">
    <w:nsid w:val="292102DE"/>
    <w:multiLevelType w:val="hybridMultilevel"/>
    <w:tmpl w:val="528C1658"/>
    <w:lvl w:ilvl="0" w:tplc="0416000B">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4" w15:restartNumberingAfterBreak="0">
    <w:nsid w:val="2CBF587B"/>
    <w:multiLevelType w:val="hybridMultilevel"/>
    <w:tmpl w:val="AA98FFB8"/>
    <w:lvl w:ilvl="0" w:tplc="0416000B">
      <w:start w:val="1"/>
      <w:numFmt w:val="bullet"/>
      <w:lvlText w:val=""/>
      <w:lvlJc w:val="left"/>
      <w:pPr>
        <w:ind w:left="1440" w:hanging="360"/>
      </w:pPr>
      <w:rPr>
        <w:rFonts w:ascii="Wingdings" w:hAnsi="Wingdings" w:hint="default"/>
      </w:rPr>
    </w:lvl>
    <w:lvl w:ilvl="1" w:tplc="04160003" w:tentative="1">
      <w:start w:val="1"/>
      <w:numFmt w:val="bullet"/>
      <w:lvlText w:val="o"/>
      <w:lvlJc w:val="left"/>
      <w:pPr>
        <w:ind w:left="2160" w:hanging="360"/>
      </w:pPr>
      <w:rPr>
        <w:rFonts w:ascii="Courier New" w:hAnsi="Courier New" w:cs="Courier New" w:hint="default"/>
      </w:rPr>
    </w:lvl>
    <w:lvl w:ilvl="2" w:tplc="04160005" w:tentative="1">
      <w:start w:val="1"/>
      <w:numFmt w:val="bullet"/>
      <w:lvlText w:val=""/>
      <w:lvlJc w:val="left"/>
      <w:pPr>
        <w:ind w:left="2880" w:hanging="360"/>
      </w:pPr>
      <w:rPr>
        <w:rFonts w:ascii="Wingdings" w:hAnsi="Wingdings" w:hint="default"/>
      </w:rPr>
    </w:lvl>
    <w:lvl w:ilvl="3" w:tplc="04160001" w:tentative="1">
      <w:start w:val="1"/>
      <w:numFmt w:val="bullet"/>
      <w:lvlText w:val=""/>
      <w:lvlJc w:val="left"/>
      <w:pPr>
        <w:ind w:left="3600" w:hanging="360"/>
      </w:pPr>
      <w:rPr>
        <w:rFonts w:ascii="Symbol" w:hAnsi="Symbol" w:hint="default"/>
      </w:rPr>
    </w:lvl>
    <w:lvl w:ilvl="4" w:tplc="04160003" w:tentative="1">
      <w:start w:val="1"/>
      <w:numFmt w:val="bullet"/>
      <w:lvlText w:val="o"/>
      <w:lvlJc w:val="left"/>
      <w:pPr>
        <w:ind w:left="4320" w:hanging="360"/>
      </w:pPr>
      <w:rPr>
        <w:rFonts w:ascii="Courier New" w:hAnsi="Courier New" w:cs="Courier New" w:hint="default"/>
      </w:rPr>
    </w:lvl>
    <w:lvl w:ilvl="5" w:tplc="04160005" w:tentative="1">
      <w:start w:val="1"/>
      <w:numFmt w:val="bullet"/>
      <w:lvlText w:val=""/>
      <w:lvlJc w:val="left"/>
      <w:pPr>
        <w:ind w:left="5040" w:hanging="360"/>
      </w:pPr>
      <w:rPr>
        <w:rFonts w:ascii="Wingdings" w:hAnsi="Wingdings" w:hint="default"/>
      </w:rPr>
    </w:lvl>
    <w:lvl w:ilvl="6" w:tplc="04160001" w:tentative="1">
      <w:start w:val="1"/>
      <w:numFmt w:val="bullet"/>
      <w:lvlText w:val=""/>
      <w:lvlJc w:val="left"/>
      <w:pPr>
        <w:ind w:left="5760" w:hanging="360"/>
      </w:pPr>
      <w:rPr>
        <w:rFonts w:ascii="Symbol" w:hAnsi="Symbol" w:hint="default"/>
      </w:rPr>
    </w:lvl>
    <w:lvl w:ilvl="7" w:tplc="04160003" w:tentative="1">
      <w:start w:val="1"/>
      <w:numFmt w:val="bullet"/>
      <w:lvlText w:val="o"/>
      <w:lvlJc w:val="left"/>
      <w:pPr>
        <w:ind w:left="6480" w:hanging="360"/>
      </w:pPr>
      <w:rPr>
        <w:rFonts w:ascii="Courier New" w:hAnsi="Courier New" w:cs="Courier New" w:hint="default"/>
      </w:rPr>
    </w:lvl>
    <w:lvl w:ilvl="8" w:tplc="04160005" w:tentative="1">
      <w:start w:val="1"/>
      <w:numFmt w:val="bullet"/>
      <w:lvlText w:val=""/>
      <w:lvlJc w:val="left"/>
      <w:pPr>
        <w:ind w:left="7200" w:hanging="360"/>
      </w:pPr>
      <w:rPr>
        <w:rFonts w:ascii="Wingdings" w:hAnsi="Wingdings" w:hint="default"/>
      </w:rPr>
    </w:lvl>
  </w:abstractNum>
  <w:abstractNum w:abstractNumId="15" w15:restartNumberingAfterBreak="0">
    <w:nsid w:val="30F01CC4"/>
    <w:multiLevelType w:val="hybridMultilevel"/>
    <w:tmpl w:val="5AE44A4E"/>
    <w:lvl w:ilvl="0" w:tplc="0416000B">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6" w15:restartNumberingAfterBreak="0">
    <w:nsid w:val="3F3F02EC"/>
    <w:multiLevelType w:val="hybridMultilevel"/>
    <w:tmpl w:val="3DC882B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43845F36"/>
    <w:multiLevelType w:val="hybridMultilevel"/>
    <w:tmpl w:val="B4BACAB2"/>
    <w:lvl w:ilvl="0" w:tplc="0416000B">
      <w:start w:val="1"/>
      <w:numFmt w:val="bullet"/>
      <w:lvlText w:val=""/>
      <w:lvlJc w:val="left"/>
      <w:pPr>
        <w:ind w:left="2149" w:hanging="360"/>
      </w:pPr>
      <w:rPr>
        <w:rFonts w:ascii="Wingdings" w:hAnsi="Wingdings" w:hint="default"/>
      </w:rPr>
    </w:lvl>
    <w:lvl w:ilvl="1" w:tplc="04160003" w:tentative="1">
      <w:start w:val="1"/>
      <w:numFmt w:val="bullet"/>
      <w:lvlText w:val="o"/>
      <w:lvlJc w:val="left"/>
      <w:pPr>
        <w:ind w:left="2869" w:hanging="360"/>
      </w:pPr>
      <w:rPr>
        <w:rFonts w:ascii="Courier New" w:hAnsi="Courier New" w:cs="Courier New" w:hint="default"/>
      </w:rPr>
    </w:lvl>
    <w:lvl w:ilvl="2" w:tplc="04160005" w:tentative="1">
      <w:start w:val="1"/>
      <w:numFmt w:val="bullet"/>
      <w:lvlText w:val=""/>
      <w:lvlJc w:val="left"/>
      <w:pPr>
        <w:ind w:left="3589" w:hanging="360"/>
      </w:pPr>
      <w:rPr>
        <w:rFonts w:ascii="Wingdings" w:hAnsi="Wingdings" w:hint="default"/>
      </w:rPr>
    </w:lvl>
    <w:lvl w:ilvl="3" w:tplc="04160001" w:tentative="1">
      <w:start w:val="1"/>
      <w:numFmt w:val="bullet"/>
      <w:lvlText w:val=""/>
      <w:lvlJc w:val="left"/>
      <w:pPr>
        <w:ind w:left="4309" w:hanging="360"/>
      </w:pPr>
      <w:rPr>
        <w:rFonts w:ascii="Symbol" w:hAnsi="Symbol" w:hint="default"/>
      </w:rPr>
    </w:lvl>
    <w:lvl w:ilvl="4" w:tplc="04160003" w:tentative="1">
      <w:start w:val="1"/>
      <w:numFmt w:val="bullet"/>
      <w:lvlText w:val="o"/>
      <w:lvlJc w:val="left"/>
      <w:pPr>
        <w:ind w:left="5029" w:hanging="360"/>
      </w:pPr>
      <w:rPr>
        <w:rFonts w:ascii="Courier New" w:hAnsi="Courier New" w:cs="Courier New" w:hint="default"/>
      </w:rPr>
    </w:lvl>
    <w:lvl w:ilvl="5" w:tplc="04160005" w:tentative="1">
      <w:start w:val="1"/>
      <w:numFmt w:val="bullet"/>
      <w:lvlText w:val=""/>
      <w:lvlJc w:val="left"/>
      <w:pPr>
        <w:ind w:left="5749" w:hanging="360"/>
      </w:pPr>
      <w:rPr>
        <w:rFonts w:ascii="Wingdings" w:hAnsi="Wingdings" w:hint="default"/>
      </w:rPr>
    </w:lvl>
    <w:lvl w:ilvl="6" w:tplc="04160001" w:tentative="1">
      <w:start w:val="1"/>
      <w:numFmt w:val="bullet"/>
      <w:lvlText w:val=""/>
      <w:lvlJc w:val="left"/>
      <w:pPr>
        <w:ind w:left="6469" w:hanging="360"/>
      </w:pPr>
      <w:rPr>
        <w:rFonts w:ascii="Symbol" w:hAnsi="Symbol" w:hint="default"/>
      </w:rPr>
    </w:lvl>
    <w:lvl w:ilvl="7" w:tplc="04160003" w:tentative="1">
      <w:start w:val="1"/>
      <w:numFmt w:val="bullet"/>
      <w:lvlText w:val="o"/>
      <w:lvlJc w:val="left"/>
      <w:pPr>
        <w:ind w:left="7189" w:hanging="360"/>
      </w:pPr>
      <w:rPr>
        <w:rFonts w:ascii="Courier New" w:hAnsi="Courier New" w:cs="Courier New" w:hint="default"/>
      </w:rPr>
    </w:lvl>
    <w:lvl w:ilvl="8" w:tplc="04160005" w:tentative="1">
      <w:start w:val="1"/>
      <w:numFmt w:val="bullet"/>
      <w:lvlText w:val=""/>
      <w:lvlJc w:val="left"/>
      <w:pPr>
        <w:ind w:left="7909" w:hanging="360"/>
      </w:pPr>
      <w:rPr>
        <w:rFonts w:ascii="Wingdings" w:hAnsi="Wingdings" w:hint="default"/>
      </w:rPr>
    </w:lvl>
  </w:abstractNum>
  <w:abstractNum w:abstractNumId="18" w15:restartNumberingAfterBreak="0">
    <w:nsid w:val="487F63C6"/>
    <w:multiLevelType w:val="hybridMultilevel"/>
    <w:tmpl w:val="FE7EDB72"/>
    <w:lvl w:ilvl="0" w:tplc="04160009">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9" w15:restartNumberingAfterBreak="0">
    <w:nsid w:val="4AFE2D24"/>
    <w:multiLevelType w:val="hybridMultilevel"/>
    <w:tmpl w:val="F95AA464"/>
    <w:lvl w:ilvl="0" w:tplc="A15E253A">
      <w:start w:val="1"/>
      <w:numFmt w:val="bullet"/>
      <w:lvlText w:val=""/>
      <w:lvlJc w:val="left"/>
      <w:pPr>
        <w:ind w:left="1429"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0" w15:restartNumberingAfterBreak="0">
    <w:nsid w:val="51545299"/>
    <w:multiLevelType w:val="hybridMultilevel"/>
    <w:tmpl w:val="D22A0B12"/>
    <w:lvl w:ilvl="0" w:tplc="04160001">
      <w:start w:val="1"/>
      <w:numFmt w:val="bullet"/>
      <w:lvlText w:val=""/>
      <w:lvlJc w:val="left"/>
      <w:pPr>
        <w:ind w:left="1145" w:hanging="360"/>
      </w:pPr>
      <w:rPr>
        <w:rFonts w:ascii="Symbol" w:hAnsi="Symbol" w:hint="default"/>
      </w:rPr>
    </w:lvl>
    <w:lvl w:ilvl="1" w:tplc="04160003" w:tentative="1">
      <w:start w:val="1"/>
      <w:numFmt w:val="bullet"/>
      <w:lvlText w:val="o"/>
      <w:lvlJc w:val="left"/>
      <w:pPr>
        <w:ind w:left="1865" w:hanging="360"/>
      </w:pPr>
      <w:rPr>
        <w:rFonts w:ascii="Courier New" w:hAnsi="Courier New" w:cs="Courier New" w:hint="default"/>
      </w:rPr>
    </w:lvl>
    <w:lvl w:ilvl="2" w:tplc="04160005" w:tentative="1">
      <w:start w:val="1"/>
      <w:numFmt w:val="bullet"/>
      <w:lvlText w:val=""/>
      <w:lvlJc w:val="left"/>
      <w:pPr>
        <w:ind w:left="2585" w:hanging="360"/>
      </w:pPr>
      <w:rPr>
        <w:rFonts w:ascii="Wingdings" w:hAnsi="Wingdings" w:hint="default"/>
      </w:rPr>
    </w:lvl>
    <w:lvl w:ilvl="3" w:tplc="04160001" w:tentative="1">
      <w:start w:val="1"/>
      <w:numFmt w:val="bullet"/>
      <w:lvlText w:val=""/>
      <w:lvlJc w:val="left"/>
      <w:pPr>
        <w:ind w:left="3305" w:hanging="360"/>
      </w:pPr>
      <w:rPr>
        <w:rFonts w:ascii="Symbol" w:hAnsi="Symbol" w:hint="default"/>
      </w:rPr>
    </w:lvl>
    <w:lvl w:ilvl="4" w:tplc="04160003" w:tentative="1">
      <w:start w:val="1"/>
      <w:numFmt w:val="bullet"/>
      <w:lvlText w:val="o"/>
      <w:lvlJc w:val="left"/>
      <w:pPr>
        <w:ind w:left="4025" w:hanging="360"/>
      </w:pPr>
      <w:rPr>
        <w:rFonts w:ascii="Courier New" w:hAnsi="Courier New" w:cs="Courier New" w:hint="default"/>
      </w:rPr>
    </w:lvl>
    <w:lvl w:ilvl="5" w:tplc="04160005" w:tentative="1">
      <w:start w:val="1"/>
      <w:numFmt w:val="bullet"/>
      <w:lvlText w:val=""/>
      <w:lvlJc w:val="left"/>
      <w:pPr>
        <w:ind w:left="4745" w:hanging="360"/>
      </w:pPr>
      <w:rPr>
        <w:rFonts w:ascii="Wingdings" w:hAnsi="Wingdings" w:hint="default"/>
      </w:rPr>
    </w:lvl>
    <w:lvl w:ilvl="6" w:tplc="04160001" w:tentative="1">
      <w:start w:val="1"/>
      <w:numFmt w:val="bullet"/>
      <w:lvlText w:val=""/>
      <w:lvlJc w:val="left"/>
      <w:pPr>
        <w:ind w:left="5465" w:hanging="360"/>
      </w:pPr>
      <w:rPr>
        <w:rFonts w:ascii="Symbol" w:hAnsi="Symbol" w:hint="default"/>
      </w:rPr>
    </w:lvl>
    <w:lvl w:ilvl="7" w:tplc="04160003" w:tentative="1">
      <w:start w:val="1"/>
      <w:numFmt w:val="bullet"/>
      <w:lvlText w:val="o"/>
      <w:lvlJc w:val="left"/>
      <w:pPr>
        <w:ind w:left="6185" w:hanging="360"/>
      </w:pPr>
      <w:rPr>
        <w:rFonts w:ascii="Courier New" w:hAnsi="Courier New" w:cs="Courier New" w:hint="default"/>
      </w:rPr>
    </w:lvl>
    <w:lvl w:ilvl="8" w:tplc="04160005" w:tentative="1">
      <w:start w:val="1"/>
      <w:numFmt w:val="bullet"/>
      <w:lvlText w:val=""/>
      <w:lvlJc w:val="left"/>
      <w:pPr>
        <w:ind w:left="6905" w:hanging="360"/>
      </w:pPr>
      <w:rPr>
        <w:rFonts w:ascii="Wingdings" w:hAnsi="Wingdings" w:hint="default"/>
      </w:rPr>
    </w:lvl>
  </w:abstractNum>
  <w:abstractNum w:abstractNumId="21" w15:restartNumberingAfterBreak="0">
    <w:nsid w:val="5FE82219"/>
    <w:multiLevelType w:val="hybridMultilevel"/>
    <w:tmpl w:val="99562060"/>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684C7A81"/>
    <w:multiLevelType w:val="hybridMultilevel"/>
    <w:tmpl w:val="E36AF38A"/>
    <w:lvl w:ilvl="0" w:tplc="A15E253A">
      <w:start w:val="1"/>
      <w:numFmt w:val="bullet"/>
      <w:lvlText w:val=""/>
      <w:lvlJc w:val="left"/>
      <w:pPr>
        <w:ind w:left="1080" w:hanging="360"/>
      </w:pPr>
      <w:rPr>
        <w:rFonts w:ascii="Wingdings" w:hAnsi="Wingdings"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3" w15:restartNumberingAfterBreak="0">
    <w:nsid w:val="70861107"/>
    <w:multiLevelType w:val="hybridMultilevel"/>
    <w:tmpl w:val="B916FF8C"/>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4" w15:restartNumberingAfterBreak="0">
    <w:nsid w:val="722C4916"/>
    <w:multiLevelType w:val="hybridMultilevel"/>
    <w:tmpl w:val="0AF0EF80"/>
    <w:lvl w:ilvl="0" w:tplc="0416000B">
      <w:start w:val="1"/>
      <w:numFmt w:val="bullet"/>
      <w:lvlText w:val=""/>
      <w:lvlJc w:val="left"/>
      <w:pPr>
        <w:ind w:left="1287" w:hanging="360"/>
      </w:pPr>
      <w:rPr>
        <w:rFonts w:ascii="Wingdings" w:hAnsi="Wingdings" w:hint="default"/>
      </w:rPr>
    </w:lvl>
    <w:lvl w:ilvl="1" w:tplc="04160003" w:tentative="1">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abstractNum w:abstractNumId="25" w15:restartNumberingAfterBreak="0">
    <w:nsid w:val="798D62F4"/>
    <w:multiLevelType w:val="hybridMultilevel"/>
    <w:tmpl w:val="013254C0"/>
    <w:lvl w:ilvl="0" w:tplc="0416000F">
      <w:start w:val="1"/>
      <w:numFmt w:val="decimal"/>
      <w:lvlText w:val="%1."/>
      <w:lvlJc w:val="left"/>
      <w:pPr>
        <w:ind w:left="360" w:hanging="360"/>
      </w:pPr>
    </w:lvl>
    <w:lvl w:ilvl="1" w:tplc="04160019" w:tentative="1">
      <w:start w:val="1"/>
      <w:numFmt w:val="lowerLetter"/>
      <w:lvlText w:val="%2."/>
      <w:lvlJc w:val="left"/>
      <w:pPr>
        <w:ind w:left="1080" w:hanging="360"/>
      </w:pPr>
    </w:lvl>
    <w:lvl w:ilvl="2" w:tplc="0416001B" w:tentative="1">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26" w15:restartNumberingAfterBreak="0">
    <w:nsid w:val="7CD84FC3"/>
    <w:multiLevelType w:val="hybridMultilevel"/>
    <w:tmpl w:val="B62C5228"/>
    <w:lvl w:ilvl="0" w:tplc="04160001">
      <w:start w:val="1"/>
      <w:numFmt w:val="bullet"/>
      <w:lvlText w:val=""/>
      <w:lvlJc w:val="left"/>
      <w:pPr>
        <w:ind w:left="1866" w:hanging="360"/>
      </w:pPr>
      <w:rPr>
        <w:rFonts w:ascii="Symbol" w:hAnsi="Symbol" w:hint="default"/>
      </w:rPr>
    </w:lvl>
    <w:lvl w:ilvl="1" w:tplc="04160003" w:tentative="1">
      <w:start w:val="1"/>
      <w:numFmt w:val="bullet"/>
      <w:lvlText w:val="o"/>
      <w:lvlJc w:val="left"/>
      <w:pPr>
        <w:ind w:left="2586" w:hanging="360"/>
      </w:pPr>
      <w:rPr>
        <w:rFonts w:ascii="Courier New" w:hAnsi="Courier New" w:cs="Courier New" w:hint="default"/>
      </w:rPr>
    </w:lvl>
    <w:lvl w:ilvl="2" w:tplc="04160005" w:tentative="1">
      <w:start w:val="1"/>
      <w:numFmt w:val="bullet"/>
      <w:lvlText w:val=""/>
      <w:lvlJc w:val="left"/>
      <w:pPr>
        <w:ind w:left="3306" w:hanging="360"/>
      </w:pPr>
      <w:rPr>
        <w:rFonts w:ascii="Wingdings" w:hAnsi="Wingdings" w:hint="default"/>
      </w:rPr>
    </w:lvl>
    <w:lvl w:ilvl="3" w:tplc="04160001" w:tentative="1">
      <w:start w:val="1"/>
      <w:numFmt w:val="bullet"/>
      <w:lvlText w:val=""/>
      <w:lvlJc w:val="left"/>
      <w:pPr>
        <w:ind w:left="4026" w:hanging="360"/>
      </w:pPr>
      <w:rPr>
        <w:rFonts w:ascii="Symbol" w:hAnsi="Symbol" w:hint="default"/>
      </w:rPr>
    </w:lvl>
    <w:lvl w:ilvl="4" w:tplc="04160003" w:tentative="1">
      <w:start w:val="1"/>
      <w:numFmt w:val="bullet"/>
      <w:lvlText w:val="o"/>
      <w:lvlJc w:val="left"/>
      <w:pPr>
        <w:ind w:left="4746" w:hanging="360"/>
      </w:pPr>
      <w:rPr>
        <w:rFonts w:ascii="Courier New" w:hAnsi="Courier New" w:cs="Courier New" w:hint="default"/>
      </w:rPr>
    </w:lvl>
    <w:lvl w:ilvl="5" w:tplc="04160005" w:tentative="1">
      <w:start w:val="1"/>
      <w:numFmt w:val="bullet"/>
      <w:lvlText w:val=""/>
      <w:lvlJc w:val="left"/>
      <w:pPr>
        <w:ind w:left="5466" w:hanging="360"/>
      </w:pPr>
      <w:rPr>
        <w:rFonts w:ascii="Wingdings" w:hAnsi="Wingdings" w:hint="default"/>
      </w:rPr>
    </w:lvl>
    <w:lvl w:ilvl="6" w:tplc="04160001" w:tentative="1">
      <w:start w:val="1"/>
      <w:numFmt w:val="bullet"/>
      <w:lvlText w:val=""/>
      <w:lvlJc w:val="left"/>
      <w:pPr>
        <w:ind w:left="6186" w:hanging="360"/>
      </w:pPr>
      <w:rPr>
        <w:rFonts w:ascii="Symbol" w:hAnsi="Symbol" w:hint="default"/>
      </w:rPr>
    </w:lvl>
    <w:lvl w:ilvl="7" w:tplc="04160003" w:tentative="1">
      <w:start w:val="1"/>
      <w:numFmt w:val="bullet"/>
      <w:lvlText w:val="o"/>
      <w:lvlJc w:val="left"/>
      <w:pPr>
        <w:ind w:left="6906" w:hanging="360"/>
      </w:pPr>
      <w:rPr>
        <w:rFonts w:ascii="Courier New" w:hAnsi="Courier New" w:cs="Courier New" w:hint="default"/>
      </w:rPr>
    </w:lvl>
    <w:lvl w:ilvl="8" w:tplc="04160005" w:tentative="1">
      <w:start w:val="1"/>
      <w:numFmt w:val="bullet"/>
      <w:lvlText w:val=""/>
      <w:lvlJc w:val="left"/>
      <w:pPr>
        <w:ind w:left="7626" w:hanging="360"/>
      </w:pPr>
      <w:rPr>
        <w:rFonts w:ascii="Wingdings" w:hAnsi="Wingdings" w:hint="default"/>
      </w:rPr>
    </w:lvl>
  </w:abstractNum>
  <w:num w:numId="1">
    <w:abstractNumId w:val="16"/>
  </w:num>
  <w:num w:numId="2">
    <w:abstractNumId w:val="25"/>
  </w:num>
  <w:num w:numId="3">
    <w:abstractNumId w:val="21"/>
  </w:num>
  <w:num w:numId="4">
    <w:abstractNumId w:val="24"/>
  </w:num>
  <w:num w:numId="5">
    <w:abstractNumId w:val="11"/>
  </w:num>
  <w:num w:numId="6">
    <w:abstractNumId w:val="5"/>
  </w:num>
  <w:num w:numId="7">
    <w:abstractNumId w:val="8"/>
  </w:num>
  <w:num w:numId="8">
    <w:abstractNumId w:val="6"/>
  </w:num>
  <w:num w:numId="9">
    <w:abstractNumId w:val="2"/>
  </w:num>
  <w:num w:numId="10">
    <w:abstractNumId w:val="10"/>
  </w:num>
  <w:num w:numId="11">
    <w:abstractNumId w:val="0"/>
  </w:num>
  <w:num w:numId="12">
    <w:abstractNumId w:val="19"/>
  </w:num>
  <w:num w:numId="13">
    <w:abstractNumId w:val="17"/>
  </w:num>
  <w:num w:numId="14">
    <w:abstractNumId w:val="1"/>
  </w:num>
  <w:num w:numId="15">
    <w:abstractNumId w:val="7"/>
  </w:num>
  <w:num w:numId="16">
    <w:abstractNumId w:val="14"/>
  </w:num>
  <w:num w:numId="17">
    <w:abstractNumId w:val="9"/>
  </w:num>
  <w:num w:numId="18">
    <w:abstractNumId w:val="23"/>
  </w:num>
  <w:num w:numId="19">
    <w:abstractNumId w:val="15"/>
  </w:num>
  <w:num w:numId="20">
    <w:abstractNumId w:val="3"/>
  </w:num>
  <w:num w:numId="21">
    <w:abstractNumId w:val="13"/>
  </w:num>
  <w:num w:numId="22">
    <w:abstractNumId w:val="4"/>
  </w:num>
  <w:num w:numId="23">
    <w:abstractNumId w:val="12"/>
  </w:num>
  <w:num w:numId="24">
    <w:abstractNumId w:val="18"/>
  </w:num>
  <w:num w:numId="25">
    <w:abstractNumId w:val="20"/>
  </w:num>
  <w:num w:numId="26">
    <w:abstractNumId w:val="26"/>
  </w:num>
  <w:num w:numId="27">
    <w:abstractNumId w:val="2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ia Franca e Leite Velloso - SPREV">
    <w15:presenceInfo w15:providerId="AD" w15:userId="S-1-5-21-1697374388-3250189584-3178474174-3141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7A0D"/>
    <w:rsid w:val="000059C3"/>
    <w:rsid w:val="000146FB"/>
    <w:rsid w:val="00035E4B"/>
    <w:rsid w:val="0005357E"/>
    <w:rsid w:val="0007686F"/>
    <w:rsid w:val="00092BE3"/>
    <w:rsid w:val="0009792E"/>
    <w:rsid w:val="000A485B"/>
    <w:rsid w:val="000A49BD"/>
    <w:rsid w:val="000B1513"/>
    <w:rsid w:val="000C2DDC"/>
    <w:rsid w:val="000E0718"/>
    <w:rsid w:val="000E3CE4"/>
    <w:rsid w:val="000E7864"/>
    <w:rsid w:val="000F7168"/>
    <w:rsid w:val="00107F39"/>
    <w:rsid w:val="00114C0E"/>
    <w:rsid w:val="0012003E"/>
    <w:rsid w:val="001365D9"/>
    <w:rsid w:val="00143264"/>
    <w:rsid w:val="00147EBC"/>
    <w:rsid w:val="001574C8"/>
    <w:rsid w:val="00163F0B"/>
    <w:rsid w:val="00165084"/>
    <w:rsid w:val="00181DBC"/>
    <w:rsid w:val="001F7A6E"/>
    <w:rsid w:val="0021092A"/>
    <w:rsid w:val="002150AD"/>
    <w:rsid w:val="002203E8"/>
    <w:rsid w:val="00222863"/>
    <w:rsid w:val="00233C69"/>
    <w:rsid w:val="00241F50"/>
    <w:rsid w:val="002464B4"/>
    <w:rsid w:val="00263D02"/>
    <w:rsid w:val="00277761"/>
    <w:rsid w:val="00295F3F"/>
    <w:rsid w:val="002A7870"/>
    <w:rsid w:val="002D0116"/>
    <w:rsid w:val="00306468"/>
    <w:rsid w:val="003122BB"/>
    <w:rsid w:val="003348B7"/>
    <w:rsid w:val="0033746D"/>
    <w:rsid w:val="00343D7F"/>
    <w:rsid w:val="0035199D"/>
    <w:rsid w:val="003832B0"/>
    <w:rsid w:val="003841A4"/>
    <w:rsid w:val="00384897"/>
    <w:rsid w:val="00387C93"/>
    <w:rsid w:val="00390E57"/>
    <w:rsid w:val="00393DB9"/>
    <w:rsid w:val="003A5D1F"/>
    <w:rsid w:val="003B7028"/>
    <w:rsid w:val="003C1A79"/>
    <w:rsid w:val="003C2B51"/>
    <w:rsid w:val="003C6CC4"/>
    <w:rsid w:val="003E2D19"/>
    <w:rsid w:val="003F0380"/>
    <w:rsid w:val="003F3EFB"/>
    <w:rsid w:val="004011AB"/>
    <w:rsid w:val="00431265"/>
    <w:rsid w:val="004320DA"/>
    <w:rsid w:val="0043267C"/>
    <w:rsid w:val="0044625C"/>
    <w:rsid w:val="00446853"/>
    <w:rsid w:val="004557FA"/>
    <w:rsid w:val="00456485"/>
    <w:rsid w:val="00464577"/>
    <w:rsid w:val="00467BB4"/>
    <w:rsid w:val="00487997"/>
    <w:rsid w:val="00495430"/>
    <w:rsid w:val="004979A6"/>
    <w:rsid w:val="004A130C"/>
    <w:rsid w:val="004B1025"/>
    <w:rsid w:val="004B3FC2"/>
    <w:rsid w:val="004D254C"/>
    <w:rsid w:val="005116D6"/>
    <w:rsid w:val="00513D27"/>
    <w:rsid w:val="0052551A"/>
    <w:rsid w:val="0053132F"/>
    <w:rsid w:val="00534F39"/>
    <w:rsid w:val="00536DC2"/>
    <w:rsid w:val="00542DB9"/>
    <w:rsid w:val="005431A8"/>
    <w:rsid w:val="00550DF4"/>
    <w:rsid w:val="00551006"/>
    <w:rsid w:val="00553DCC"/>
    <w:rsid w:val="0055760C"/>
    <w:rsid w:val="00590004"/>
    <w:rsid w:val="0059460A"/>
    <w:rsid w:val="005B0D33"/>
    <w:rsid w:val="005B259B"/>
    <w:rsid w:val="005B5FB5"/>
    <w:rsid w:val="005C10DB"/>
    <w:rsid w:val="005E1B5D"/>
    <w:rsid w:val="005F191F"/>
    <w:rsid w:val="005F50DA"/>
    <w:rsid w:val="005F560A"/>
    <w:rsid w:val="006008C9"/>
    <w:rsid w:val="006171C7"/>
    <w:rsid w:val="00633770"/>
    <w:rsid w:val="00654E9F"/>
    <w:rsid w:val="00657A88"/>
    <w:rsid w:val="00664175"/>
    <w:rsid w:val="006678C7"/>
    <w:rsid w:val="00695F0E"/>
    <w:rsid w:val="00696948"/>
    <w:rsid w:val="006B1FEE"/>
    <w:rsid w:val="006C163F"/>
    <w:rsid w:val="006E2094"/>
    <w:rsid w:val="006E7FE6"/>
    <w:rsid w:val="006F0400"/>
    <w:rsid w:val="006F28B9"/>
    <w:rsid w:val="006F3A17"/>
    <w:rsid w:val="0070137B"/>
    <w:rsid w:val="00715F54"/>
    <w:rsid w:val="00721FF1"/>
    <w:rsid w:val="00736D84"/>
    <w:rsid w:val="00741D6E"/>
    <w:rsid w:val="007503B4"/>
    <w:rsid w:val="00751FC2"/>
    <w:rsid w:val="00755E59"/>
    <w:rsid w:val="00756817"/>
    <w:rsid w:val="00767851"/>
    <w:rsid w:val="00771B79"/>
    <w:rsid w:val="007816A6"/>
    <w:rsid w:val="00782096"/>
    <w:rsid w:val="00795FA2"/>
    <w:rsid w:val="007B0147"/>
    <w:rsid w:val="007B12A7"/>
    <w:rsid w:val="007D62AC"/>
    <w:rsid w:val="007F2FC5"/>
    <w:rsid w:val="00801585"/>
    <w:rsid w:val="00816461"/>
    <w:rsid w:val="00820463"/>
    <w:rsid w:val="0084394D"/>
    <w:rsid w:val="008454DD"/>
    <w:rsid w:val="00847BFC"/>
    <w:rsid w:val="00851FB0"/>
    <w:rsid w:val="008529BA"/>
    <w:rsid w:val="00860647"/>
    <w:rsid w:val="00881391"/>
    <w:rsid w:val="00886252"/>
    <w:rsid w:val="008A01B8"/>
    <w:rsid w:val="008A6DA2"/>
    <w:rsid w:val="008B34A9"/>
    <w:rsid w:val="008B4A15"/>
    <w:rsid w:val="008C07CE"/>
    <w:rsid w:val="008C0BF4"/>
    <w:rsid w:val="008D34D5"/>
    <w:rsid w:val="008E1C99"/>
    <w:rsid w:val="00903479"/>
    <w:rsid w:val="00904127"/>
    <w:rsid w:val="00911F8B"/>
    <w:rsid w:val="00933007"/>
    <w:rsid w:val="009360B1"/>
    <w:rsid w:val="009375F8"/>
    <w:rsid w:val="00954A09"/>
    <w:rsid w:val="009625D1"/>
    <w:rsid w:val="0096292A"/>
    <w:rsid w:val="00962FC3"/>
    <w:rsid w:val="00963556"/>
    <w:rsid w:val="00967A6E"/>
    <w:rsid w:val="00977420"/>
    <w:rsid w:val="00981CD0"/>
    <w:rsid w:val="00997342"/>
    <w:rsid w:val="009C2DCC"/>
    <w:rsid w:val="009C7A0D"/>
    <w:rsid w:val="009D4B91"/>
    <w:rsid w:val="009E6417"/>
    <w:rsid w:val="00A0726E"/>
    <w:rsid w:val="00A14F48"/>
    <w:rsid w:val="00A247E6"/>
    <w:rsid w:val="00A3432F"/>
    <w:rsid w:val="00A368C6"/>
    <w:rsid w:val="00A652DC"/>
    <w:rsid w:val="00AA216E"/>
    <w:rsid w:val="00AC19A5"/>
    <w:rsid w:val="00AC2726"/>
    <w:rsid w:val="00AE6880"/>
    <w:rsid w:val="00B04C13"/>
    <w:rsid w:val="00B10DC7"/>
    <w:rsid w:val="00B3218D"/>
    <w:rsid w:val="00B34C25"/>
    <w:rsid w:val="00B5346E"/>
    <w:rsid w:val="00B72651"/>
    <w:rsid w:val="00B760FD"/>
    <w:rsid w:val="00B773E4"/>
    <w:rsid w:val="00B81550"/>
    <w:rsid w:val="00B87814"/>
    <w:rsid w:val="00BA0820"/>
    <w:rsid w:val="00BA3BE6"/>
    <w:rsid w:val="00BB3C0A"/>
    <w:rsid w:val="00BD501A"/>
    <w:rsid w:val="00BF3B59"/>
    <w:rsid w:val="00BF6E74"/>
    <w:rsid w:val="00C0379E"/>
    <w:rsid w:val="00C04D46"/>
    <w:rsid w:val="00C22E18"/>
    <w:rsid w:val="00C3782E"/>
    <w:rsid w:val="00C56527"/>
    <w:rsid w:val="00C96657"/>
    <w:rsid w:val="00CB7AED"/>
    <w:rsid w:val="00CD6FAB"/>
    <w:rsid w:val="00CF7460"/>
    <w:rsid w:val="00CF7729"/>
    <w:rsid w:val="00D05C2F"/>
    <w:rsid w:val="00D3196F"/>
    <w:rsid w:val="00D43353"/>
    <w:rsid w:val="00D45F5A"/>
    <w:rsid w:val="00D66BE6"/>
    <w:rsid w:val="00D6780E"/>
    <w:rsid w:val="00D80BC3"/>
    <w:rsid w:val="00D80CB1"/>
    <w:rsid w:val="00DA07A8"/>
    <w:rsid w:val="00DB21EA"/>
    <w:rsid w:val="00DB7C9B"/>
    <w:rsid w:val="00DC00C8"/>
    <w:rsid w:val="00DC5632"/>
    <w:rsid w:val="00DE0CE7"/>
    <w:rsid w:val="00DF2ACA"/>
    <w:rsid w:val="00E060E2"/>
    <w:rsid w:val="00E07095"/>
    <w:rsid w:val="00E07360"/>
    <w:rsid w:val="00E12B9E"/>
    <w:rsid w:val="00E250E7"/>
    <w:rsid w:val="00E34D6A"/>
    <w:rsid w:val="00E55579"/>
    <w:rsid w:val="00E62FBF"/>
    <w:rsid w:val="00E84C72"/>
    <w:rsid w:val="00EA214D"/>
    <w:rsid w:val="00EA696E"/>
    <w:rsid w:val="00EB09A8"/>
    <w:rsid w:val="00EC23CA"/>
    <w:rsid w:val="00EF3838"/>
    <w:rsid w:val="00EF3DB9"/>
    <w:rsid w:val="00EF4DE8"/>
    <w:rsid w:val="00EF6F87"/>
    <w:rsid w:val="00F14A2F"/>
    <w:rsid w:val="00F15DF0"/>
    <w:rsid w:val="00F31457"/>
    <w:rsid w:val="00F50AD7"/>
    <w:rsid w:val="00F544A9"/>
    <w:rsid w:val="00F660D7"/>
    <w:rsid w:val="00F77E77"/>
    <w:rsid w:val="00F855AE"/>
    <w:rsid w:val="00F96B22"/>
    <w:rsid w:val="00F96B66"/>
    <w:rsid w:val="00FE1DB2"/>
    <w:rsid w:val="00FE3AB4"/>
    <w:rsid w:val="00FE447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B166C5-9901-46CA-8544-A2F8CCB463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3">
    <w:name w:val="heading 3"/>
    <w:basedOn w:val="Normal"/>
    <w:next w:val="Normal"/>
    <w:link w:val="Ttulo3Char"/>
    <w:qFormat/>
    <w:rsid w:val="004979A6"/>
    <w:pPr>
      <w:keepNext/>
      <w:spacing w:after="0" w:line="240" w:lineRule="auto"/>
      <w:jc w:val="center"/>
      <w:outlineLvl w:val="2"/>
    </w:pPr>
    <w:rPr>
      <w:rFonts w:ascii="Arial" w:eastAsia="Times New Roman" w:hAnsi="Arial" w:cs="Arial"/>
      <w:b/>
      <w:bCs/>
      <w:spacing w:val="100"/>
      <w:sz w:val="28"/>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3Char">
    <w:name w:val="Título 3 Char"/>
    <w:basedOn w:val="Fontepargpadro"/>
    <w:link w:val="Ttulo3"/>
    <w:rsid w:val="004979A6"/>
    <w:rPr>
      <w:rFonts w:ascii="Arial" w:eastAsia="Times New Roman" w:hAnsi="Arial" w:cs="Arial"/>
      <w:b/>
      <w:bCs/>
      <w:spacing w:val="100"/>
      <w:sz w:val="28"/>
      <w:szCs w:val="24"/>
      <w:lang w:eastAsia="pt-BR"/>
    </w:rPr>
  </w:style>
  <w:style w:type="paragraph" w:styleId="PargrafodaLista">
    <w:name w:val="List Paragraph"/>
    <w:basedOn w:val="Normal"/>
    <w:uiPriority w:val="34"/>
    <w:qFormat/>
    <w:rsid w:val="004979A6"/>
    <w:pPr>
      <w:spacing w:after="160" w:line="259" w:lineRule="auto"/>
      <w:ind w:left="720"/>
      <w:contextualSpacing/>
    </w:pPr>
    <w:rPr>
      <w:rFonts w:ascii="Calibri" w:eastAsia="Calibri" w:hAnsi="Calibri" w:cs="Times New Roman"/>
    </w:rPr>
  </w:style>
  <w:style w:type="paragraph" w:styleId="Ttulo">
    <w:name w:val="Title"/>
    <w:basedOn w:val="Normal"/>
    <w:next w:val="Normal"/>
    <w:link w:val="TtuloChar"/>
    <w:uiPriority w:val="10"/>
    <w:qFormat/>
    <w:rsid w:val="00EF6F8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EF6F87"/>
    <w:rPr>
      <w:rFonts w:asciiTheme="majorHAnsi" w:eastAsiaTheme="majorEastAsia" w:hAnsiTheme="majorHAnsi" w:cstheme="majorBidi"/>
      <w:spacing w:val="-10"/>
      <w:kern w:val="28"/>
      <w:sz w:val="56"/>
      <w:szCs w:val="56"/>
    </w:rPr>
  </w:style>
  <w:style w:type="paragraph" w:styleId="Textodebalo">
    <w:name w:val="Balloon Text"/>
    <w:basedOn w:val="Normal"/>
    <w:link w:val="TextodebaloChar"/>
    <w:uiPriority w:val="99"/>
    <w:semiHidden/>
    <w:unhideWhenUsed/>
    <w:rsid w:val="00EA214D"/>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EA214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806562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1956</Words>
  <Characters>10564</Characters>
  <Application>Microsoft Office Word</Application>
  <DocSecurity>4</DocSecurity>
  <Lines>88</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12496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CODIS</dc:creator>
  <cp:lastModifiedBy>Maria Franca e Leite Velloso - SPREV</cp:lastModifiedBy>
  <cp:revision>2</cp:revision>
  <dcterms:created xsi:type="dcterms:W3CDTF">2019-12-10T18:32:00Z</dcterms:created>
  <dcterms:modified xsi:type="dcterms:W3CDTF">2019-12-10T18:32:00Z</dcterms:modified>
</cp:coreProperties>
</file>